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C33924" w14:paraId="61C5799F" w14:textId="77777777">
        <w:tc>
          <w:tcPr>
            <w:tcW w:w="1620" w:type="dxa"/>
            <w:tcBorders>
              <w:bottom w:val="single" w:sz="4" w:space="0" w:color="auto"/>
            </w:tcBorders>
            <w:shd w:val="clear" w:color="auto" w:fill="FFFFFF"/>
            <w:vAlign w:val="center"/>
          </w:tcPr>
          <w:p w14:paraId="4FEAACD7" w14:textId="77777777" w:rsidR="00152993" w:rsidRPr="00C33924" w:rsidRDefault="00EE6681">
            <w:pPr>
              <w:pStyle w:val="Header"/>
              <w:rPr>
                <w:rFonts w:ascii="Verdana" w:hAnsi="Verdana"/>
                <w:sz w:val="22"/>
              </w:rPr>
            </w:pPr>
            <w:r w:rsidRPr="00C33924">
              <w:t>N</w:t>
            </w:r>
            <w:r w:rsidR="00152993" w:rsidRPr="00C33924">
              <w:t>PRR Number</w:t>
            </w:r>
          </w:p>
        </w:tc>
        <w:tc>
          <w:tcPr>
            <w:tcW w:w="1260" w:type="dxa"/>
            <w:tcBorders>
              <w:bottom w:val="single" w:sz="4" w:space="0" w:color="auto"/>
            </w:tcBorders>
            <w:vAlign w:val="center"/>
          </w:tcPr>
          <w:p w14:paraId="78F58540" w14:textId="77777777" w:rsidR="00152993" w:rsidRPr="00C33924" w:rsidRDefault="00404753">
            <w:pPr>
              <w:pStyle w:val="Header"/>
            </w:pPr>
            <w:hyperlink r:id="rId8" w:history="1">
              <w:r w:rsidR="00E70551" w:rsidRPr="00C33924">
                <w:rPr>
                  <w:rStyle w:val="Hyperlink"/>
                </w:rPr>
                <w:t>1085</w:t>
              </w:r>
            </w:hyperlink>
          </w:p>
        </w:tc>
        <w:tc>
          <w:tcPr>
            <w:tcW w:w="900" w:type="dxa"/>
            <w:tcBorders>
              <w:bottom w:val="single" w:sz="4" w:space="0" w:color="auto"/>
            </w:tcBorders>
            <w:shd w:val="clear" w:color="auto" w:fill="FFFFFF"/>
            <w:vAlign w:val="center"/>
          </w:tcPr>
          <w:p w14:paraId="7E05DD96" w14:textId="77777777" w:rsidR="00152993" w:rsidRPr="00C33924" w:rsidRDefault="00EE6681">
            <w:pPr>
              <w:pStyle w:val="Header"/>
            </w:pPr>
            <w:r w:rsidRPr="00C33924">
              <w:t>N</w:t>
            </w:r>
            <w:r w:rsidR="00152993" w:rsidRPr="00C33924">
              <w:t>PRR Title</w:t>
            </w:r>
          </w:p>
        </w:tc>
        <w:tc>
          <w:tcPr>
            <w:tcW w:w="6660" w:type="dxa"/>
            <w:tcBorders>
              <w:bottom w:val="single" w:sz="4" w:space="0" w:color="auto"/>
            </w:tcBorders>
            <w:vAlign w:val="center"/>
          </w:tcPr>
          <w:p w14:paraId="4212AEB7" w14:textId="77777777" w:rsidR="00152993" w:rsidRPr="00C33924" w:rsidRDefault="00E70551">
            <w:pPr>
              <w:pStyle w:val="Header"/>
            </w:pPr>
            <w:r w:rsidRPr="00C33924">
              <w:t>Ensuring Continuous Validity of Physical Responsive Capability (PRC) and Dispatch through Timely Changes to Resource Telemetry and Current Operating Plans (COPs)</w:t>
            </w:r>
          </w:p>
        </w:tc>
      </w:tr>
      <w:tr w:rsidR="00152993" w:rsidRPr="00C33924" w14:paraId="610371FA" w14:textId="77777777">
        <w:trPr>
          <w:trHeight w:val="413"/>
        </w:trPr>
        <w:tc>
          <w:tcPr>
            <w:tcW w:w="2880" w:type="dxa"/>
            <w:gridSpan w:val="2"/>
            <w:tcBorders>
              <w:top w:val="nil"/>
              <w:left w:val="nil"/>
              <w:bottom w:val="single" w:sz="4" w:space="0" w:color="auto"/>
              <w:right w:val="nil"/>
            </w:tcBorders>
            <w:vAlign w:val="center"/>
          </w:tcPr>
          <w:p w14:paraId="6FD7AC1D" w14:textId="77777777" w:rsidR="00152993" w:rsidRPr="00C33924" w:rsidRDefault="00152993">
            <w:pPr>
              <w:pStyle w:val="NormalArial"/>
            </w:pPr>
          </w:p>
        </w:tc>
        <w:tc>
          <w:tcPr>
            <w:tcW w:w="7560" w:type="dxa"/>
            <w:gridSpan w:val="2"/>
            <w:tcBorders>
              <w:top w:val="single" w:sz="4" w:space="0" w:color="auto"/>
              <w:left w:val="nil"/>
              <w:bottom w:val="nil"/>
              <w:right w:val="nil"/>
            </w:tcBorders>
            <w:vAlign w:val="center"/>
          </w:tcPr>
          <w:p w14:paraId="3FF2CF31" w14:textId="77777777" w:rsidR="00152993" w:rsidRPr="00C33924" w:rsidRDefault="00152993">
            <w:pPr>
              <w:pStyle w:val="NormalArial"/>
            </w:pPr>
          </w:p>
        </w:tc>
      </w:tr>
      <w:tr w:rsidR="00152993" w:rsidRPr="00C33924" w14:paraId="501A16E5"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C38623B" w14:textId="77777777" w:rsidR="00152993" w:rsidRPr="00C33924" w:rsidRDefault="00152993">
            <w:pPr>
              <w:pStyle w:val="Header"/>
            </w:pPr>
            <w:r w:rsidRPr="00C33924">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A1D462D" w14:textId="221AF7B3" w:rsidR="00152993" w:rsidRPr="00C33924" w:rsidRDefault="005B3607">
            <w:pPr>
              <w:pStyle w:val="NormalArial"/>
            </w:pPr>
            <w:r>
              <w:t>TBD</w:t>
            </w:r>
          </w:p>
        </w:tc>
      </w:tr>
      <w:tr w:rsidR="00152993" w:rsidRPr="00C33924" w14:paraId="511B8B89" w14:textId="77777777">
        <w:trPr>
          <w:trHeight w:val="467"/>
        </w:trPr>
        <w:tc>
          <w:tcPr>
            <w:tcW w:w="2880" w:type="dxa"/>
            <w:gridSpan w:val="2"/>
            <w:tcBorders>
              <w:top w:val="single" w:sz="4" w:space="0" w:color="auto"/>
              <w:left w:val="nil"/>
              <w:bottom w:val="nil"/>
              <w:right w:val="nil"/>
            </w:tcBorders>
            <w:shd w:val="clear" w:color="auto" w:fill="FFFFFF"/>
            <w:vAlign w:val="center"/>
          </w:tcPr>
          <w:p w14:paraId="13ED346C" w14:textId="77777777" w:rsidR="00152993" w:rsidRPr="00C33924" w:rsidRDefault="00152993">
            <w:pPr>
              <w:pStyle w:val="NormalArial"/>
            </w:pPr>
          </w:p>
        </w:tc>
        <w:tc>
          <w:tcPr>
            <w:tcW w:w="7560" w:type="dxa"/>
            <w:gridSpan w:val="2"/>
            <w:tcBorders>
              <w:top w:val="nil"/>
              <w:left w:val="nil"/>
              <w:bottom w:val="nil"/>
              <w:right w:val="nil"/>
            </w:tcBorders>
            <w:vAlign w:val="center"/>
          </w:tcPr>
          <w:p w14:paraId="0E00D5ED" w14:textId="77777777" w:rsidR="00152993" w:rsidRPr="00C33924" w:rsidRDefault="00152993">
            <w:pPr>
              <w:pStyle w:val="NormalArial"/>
            </w:pPr>
          </w:p>
        </w:tc>
      </w:tr>
      <w:tr w:rsidR="00152993" w:rsidRPr="00C33924" w14:paraId="24F4E652" w14:textId="77777777">
        <w:trPr>
          <w:trHeight w:val="440"/>
        </w:trPr>
        <w:tc>
          <w:tcPr>
            <w:tcW w:w="10440" w:type="dxa"/>
            <w:gridSpan w:val="4"/>
            <w:tcBorders>
              <w:top w:val="single" w:sz="4" w:space="0" w:color="auto"/>
            </w:tcBorders>
            <w:shd w:val="clear" w:color="auto" w:fill="FFFFFF"/>
            <w:vAlign w:val="center"/>
          </w:tcPr>
          <w:p w14:paraId="28C4E794" w14:textId="77777777" w:rsidR="00152993" w:rsidRPr="00C33924" w:rsidRDefault="00152993">
            <w:pPr>
              <w:pStyle w:val="Header"/>
              <w:jc w:val="center"/>
            </w:pPr>
            <w:r w:rsidRPr="00C33924">
              <w:t>Submitter’s Information</w:t>
            </w:r>
          </w:p>
        </w:tc>
      </w:tr>
      <w:tr w:rsidR="00152993" w:rsidRPr="00C33924" w14:paraId="095CAF61" w14:textId="77777777">
        <w:trPr>
          <w:trHeight w:val="350"/>
        </w:trPr>
        <w:tc>
          <w:tcPr>
            <w:tcW w:w="2880" w:type="dxa"/>
            <w:gridSpan w:val="2"/>
            <w:shd w:val="clear" w:color="auto" w:fill="FFFFFF"/>
            <w:vAlign w:val="center"/>
          </w:tcPr>
          <w:p w14:paraId="62348B30" w14:textId="77777777" w:rsidR="00152993" w:rsidRPr="00C33924" w:rsidRDefault="00152993" w:rsidP="00EC55B3">
            <w:pPr>
              <w:pStyle w:val="Header"/>
            </w:pPr>
            <w:r w:rsidRPr="00C33924">
              <w:t>Name</w:t>
            </w:r>
          </w:p>
        </w:tc>
        <w:tc>
          <w:tcPr>
            <w:tcW w:w="7560" w:type="dxa"/>
            <w:gridSpan w:val="2"/>
            <w:vAlign w:val="center"/>
          </w:tcPr>
          <w:p w14:paraId="14CCA182" w14:textId="77777777" w:rsidR="00152993" w:rsidRPr="00C33924" w:rsidRDefault="00152993">
            <w:pPr>
              <w:pStyle w:val="NormalArial"/>
            </w:pPr>
          </w:p>
        </w:tc>
      </w:tr>
      <w:tr w:rsidR="00152993" w:rsidRPr="00C33924" w14:paraId="0218900E" w14:textId="77777777">
        <w:trPr>
          <w:trHeight w:val="350"/>
        </w:trPr>
        <w:tc>
          <w:tcPr>
            <w:tcW w:w="2880" w:type="dxa"/>
            <w:gridSpan w:val="2"/>
            <w:shd w:val="clear" w:color="auto" w:fill="FFFFFF"/>
            <w:vAlign w:val="center"/>
          </w:tcPr>
          <w:p w14:paraId="43C0C3BA" w14:textId="77777777" w:rsidR="00152993" w:rsidRPr="00C33924" w:rsidRDefault="00152993" w:rsidP="00EC55B3">
            <w:pPr>
              <w:pStyle w:val="Header"/>
            </w:pPr>
            <w:r w:rsidRPr="00C33924">
              <w:t>E-mail Address</w:t>
            </w:r>
          </w:p>
        </w:tc>
        <w:tc>
          <w:tcPr>
            <w:tcW w:w="7560" w:type="dxa"/>
            <w:gridSpan w:val="2"/>
            <w:vAlign w:val="center"/>
          </w:tcPr>
          <w:p w14:paraId="552185D8" w14:textId="77777777" w:rsidR="00152993" w:rsidRPr="00C33924" w:rsidRDefault="00152993">
            <w:pPr>
              <w:pStyle w:val="NormalArial"/>
            </w:pPr>
          </w:p>
        </w:tc>
      </w:tr>
      <w:tr w:rsidR="00152993" w:rsidRPr="00C33924" w14:paraId="14DEEB63" w14:textId="77777777">
        <w:trPr>
          <w:trHeight w:val="350"/>
        </w:trPr>
        <w:tc>
          <w:tcPr>
            <w:tcW w:w="2880" w:type="dxa"/>
            <w:gridSpan w:val="2"/>
            <w:shd w:val="clear" w:color="auto" w:fill="FFFFFF"/>
            <w:vAlign w:val="center"/>
          </w:tcPr>
          <w:p w14:paraId="035B21BC" w14:textId="77777777" w:rsidR="00152993" w:rsidRPr="00C33924" w:rsidRDefault="00152993" w:rsidP="00EC55B3">
            <w:pPr>
              <w:pStyle w:val="Header"/>
            </w:pPr>
            <w:r w:rsidRPr="00C33924">
              <w:t>Company</w:t>
            </w:r>
          </w:p>
        </w:tc>
        <w:tc>
          <w:tcPr>
            <w:tcW w:w="7560" w:type="dxa"/>
            <w:gridSpan w:val="2"/>
            <w:vAlign w:val="center"/>
          </w:tcPr>
          <w:p w14:paraId="5A29E910" w14:textId="77777777" w:rsidR="00152993" w:rsidRPr="00C33924" w:rsidRDefault="00152993">
            <w:pPr>
              <w:pStyle w:val="NormalArial"/>
            </w:pPr>
          </w:p>
        </w:tc>
      </w:tr>
      <w:tr w:rsidR="00152993" w:rsidRPr="00C33924" w14:paraId="59DF6B60" w14:textId="77777777">
        <w:trPr>
          <w:trHeight w:val="350"/>
        </w:trPr>
        <w:tc>
          <w:tcPr>
            <w:tcW w:w="2880" w:type="dxa"/>
            <w:gridSpan w:val="2"/>
            <w:tcBorders>
              <w:bottom w:val="single" w:sz="4" w:space="0" w:color="auto"/>
            </w:tcBorders>
            <w:shd w:val="clear" w:color="auto" w:fill="FFFFFF"/>
            <w:vAlign w:val="center"/>
          </w:tcPr>
          <w:p w14:paraId="46F904B0" w14:textId="77777777" w:rsidR="00152993" w:rsidRPr="00C33924" w:rsidRDefault="00152993" w:rsidP="00EC55B3">
            <w:pPr>
              <w:pStyle w:val="Header"/>
            </w:pPr>
            <w:r w:rsidRPr="00C33924">
              <w:t>Phone Number</w:t>
            </w:r>
          </w:p>
        </w:tc>
        <w:tc>
          <w:tcPr>
            <w:tcW w:w="7560" w:type="dxa"/>
            <w:gridSpan w:val="2"/>
            <w:tcBorders>
              <w:bottom w:val="single" w:sz="4" w:space="0" w:color="auto"/>
            </w:tcBorders>
            <w:vAlign w:val="center"/>
          </w:tcPr>
          <w:p w14:paraId="5A35B7F7" w14:textId="77777777" w:rsidR="00152993" w:rsidRPr="00C33924" w:rsidRDefault="00152993">
            <w:pPr>
              <w:pStyle w:val="NormalArial"/>
            </w:pPr>
          </w:p>
        </w:tc>
      </w:tr>
      <w:tr w:rsidR="00152993" w:rsidRPr="00C33924" w14:paraId="28E4A959" w14:textId="77777777">
        <w:trPr>
          <w:trHeight w:val="350"/>
        </w:trPr>
        <w:tc>
          <w:tcPr>
            <w:tcW w:w="2880" w:type="dxa"/>
            <w:gridSpan w:val="2"/>
            <w:shd w:val="clear" w:color="auto" w:fill="FFFFFF"/>
            <w:vAlign w:val="center"/>
          </w:tcPr>
          <w:p w14:paraId="6B272A3F" w14:textId="77777777" w:rsidR="00152993" w:rsidRPr="00C33924" w:rsidRDefault="00075A94" w:rsidP="00EC55B3">
            <w:pPr>
              <w:pStyle w:val="Header"/>
            </w:pPr>
            <w:r w:rsidRPr="00C33924">
              <w:t xml:space="preserve">Cell </w:t>
            </w:r>
            <w:r w:rsidR="00152993" w:rsidRPr="00C33924">
              <w:t>Number</w:t>
            </w:r>
          </w:p>
        </w:tc>
        <w:tc>
          <w:tcPr>
            <w:tcW w:w="7560" w:type="dxa"/>
            <w:gridSpan w:val="2"/>
            <w:vAlign w:val="center"/>
          </w:tcPr>
          <w:p w14:paraId="588CB410" w14:textId="77777777" w:rsidR="00152993" w:rsidRPr="00C33924" w:rsidRDefault="00152993">
            <w:pPr>
              <w:pStyle w:val="NormalArial"/>
            </w:pPr>
          </w:p>
        </w:tc>
      </w:tr>
      <w:tr w:rsidR="00075A94" w:rsidRPr="00C33924" w14:paraId="73CBB545" w14:textId="77777777">
        <w:trPr>
          <w:trHeight w:val="350"/>
        </w:trPr>
        <w:tc>
          <w:tcPr>
            <w:tcW w:w="2880" w:type="dxa"/>
            <w:gridSpan w:val="2"/>
            <w:tcBorders>
              <w:bottom w:val="single" w:sz="4" w:space="0" w:color="auto"/>
            </w:tcBorders>
            <w:shd w:val="clear" w:color="auto" w:fill="FFFFFF"/>
            <w:vAlign w:val="center"/>
          </w:tcPr>
          <w:p w14:paraId="67418582" w14:textId="77777777" w:rsidR="00075A94" w:rsidRPr="00C33924" w:rsidDel="00075A94" w:rsidRDefault="00075A94" w:rsidP="00EC55B3">
            <w:pPr>
              <w:pStyle w:val="Header"/>
            </w:pPr>
            <w:r w:rsidRPr="00C33924">
              <w:t>Market Segment</w:t>
            </w:r>
          </w:p>
        </w:tc>
        <w:tc>
          <w:tcPr>
            <w:tcW w:w="7560" w:type="dxa"/>
            <w:gridSpan w:val="2"/>
            <w:tcBorders>
              <w:bottom w:val="single" w:sz="4" w:space="0" w:color="auto"/>
            </w:tcBorders>
            <w:vAlign w:val="center"/>
          </w:tcPr>
          <w:p w14:paraId="57ABC5AF" w14:textId="77777777" w:rsidR="00075A94" w:rsidRPr="00C33924" w:rsidRDefault="00075A94">
            <w:pPr>
              <w:pStyle w:val="NormalArial"/>
            </w:pPr>
          </w:p>
        </w:tc>
      </w:tr>
    </w:tbl>
    <w:p w14:paraId="68F60B14" w14:textId="77777777" w:rsidR="00152993" w:rsidRPr="00C33924"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C33924" w14:paraId="0C9FE328" w14:textId="77777777" w:rsidTr="00B5080A">
        <w:trPr>
          <w:trHeight w:val="422"/>
          <w:jc w:val="center"/>
        </w:trPr>
        <w:tc>
          <w:tcPr>
            <w:tcW w:w="10440" w:type="dxa"/>
            <w:vAlign w:val="center"/>
          </w:tcPr>
          <w:p w14:paraId="130D9F2B" w14:textId="77777777" w:rsidR="00075A94" w:rsidRPr="00C33924" w:rsidRDefault="00075A94" w:rsidP="00B5080A">
            <w:pPr>
              <w:pStyle w:val="Header"/>
              <w:jc w:val="center"/>
            </w:pPr>
            <w:r w:rsidRPr="00C33924">
              <w:t>Comments</w:t>
            </w:r>
          </w:p>
        </w:tc>
      </w:tr>
    </w:tbl>
    <w:p w14:paraId="073BF0B9" w14:textId="25342C8D" w:rsidR="00261D26" w:rsidRPr="00C33924" w:rsidRDefault="00E70551" w:rsidP="00EA2B5B">
      <w:pPr>
        <w:pStyle w:val="NormalArial"/>
        <w:spacing w:before="120" w:after="120"/>
      </w:pPr>
      <w:r w:rsidRPr="00C33924">
        <w:t>ERCOT appreciates the feedback from stakeholders on Nodal Protocol Revision Request (NPRR) 1085.</w:t>
      </w:r>
      <w:r w:rsidR="00261D26" w:rsidRPr="00C33924">
        <w:t xml:space="preserve"> </w:t>
      </w:r>
      <w:r w:rsidR="00EA2B5B" w:rsidRPr="00C33924">
        <w:t xml:space="preserve"> </w:t>
      </w:r>
      <w:r w:rsidR="00261D26" w:rsidRPr="00C33924">
        <w:t>ERCOT reiterates that t</w:t>
      </w:r>
      <w:r w:rsidR="00844687" w:rsidRPr="00C33924">
        <w:t xml:space="preserve">he purpose of NPRR1085 is to </w:t>
      </w:r>
      <w:r w:rsidR="00F17E3D" w:rsidRPr="00C33924">
        <w:t>ensure telemetry updates are sent to ERCOT following a</w:t>
      </w:r>
      <w:r w:rsidR="005C16B1" w:rsidRPr="00C33924">
        <w:t>n event that affects the Resource’s capability</w:t>
      </w:r>
      <w:r w:rsidR="00EA2B5B" w:rsidRPr="00C33924">
        <w:t xml:space="preserve"> </w:t>
      </w:r>
      <w:r w:rsidR="005C16B1" w:rsidRPr="00C33924">
        <w:t>/</w:t>
      </w:r>
      <w:r w:rsidR="00EA2B5B" w:rsidRPr="00C33924">
        <w:t xml:space="preserve"> </w:t>
      </w:r>
      <w:r w:rsidR="00F17E3D" w:rsidRPr="00C33924">
        <w:t>Forced Outage</w:t>
      </w:r>
      <w:r w:rsidR="00EA2B5B" w:rsidRPr="00C33924">
        <w:t xml:space="preserve"> </w:t>
      </w:r>
      <w:r w:rsidR="00F17E3D" w:rsidRPr="00C33924">
        <w:t>/</w:t>
      </w:r>
      <w:r w:rsidR="00EA2B5B" w:rsidRPr="00C33924">
        <w:t xml:space="preserve"> d</w:t>
      </w:r>
      <w:r w:rsidR="00F17E3D" w:rsidRPr="00C33924">
        <w:t>erate so ERCOT’s computed P</w:t>
      </w:r>
      <w:r w:rsidR="00EC78EF" w:rsidRPr="00C33924">
        <w:t xml:space="preserve">hysical </w:t>
      </w:r>
      <w:r w:rsidR="00F17E3D" w:rsidRPr="00C33924">
        <w:t>R</w:t>
      </w:r>
      <w:r w:rsidR="00EC78EF" w:rsidRPr="00C33924">
        <w:t xml:space="preserve">esponsive </w:t>
      </w:r>
      <w:r w:rsidR="00F17E3D" w:rsidRPr="00C33924">
        <w:t>C</w:t>
      </w:r>
      <w:r w:rsidR="00EC78EF" w:rsidRPr="00C33924">
        <w:t>apability (PRC)</w:t>
      </w:r>
      <w:r w:rsidR="00F17E3D" w:rsidRPr="00C33924">
        <w:t xml:space="preserve"> and S</w:t>
      </w:r>
      <w:r w:rsidR="00EC78EF" w:rsidRPr="00C33924">
        <w:t>ecurity</w:t>
      </w:r>
      <w:r w:rsidR="00EA2B5B" w:rsidRPr="00C33924">
        <w:t>-</w:t>
      </w:r>
      <w:r w:rsidR="00F17E3D" w:rsidRPr="00C33924">
        <w:t>C</w:t>
      </w:r>
      <w:r w:rsidR="00EC78EF" w:rsidRPr="00C33924">
        <w:t xml:space="preserve">onstrained </w:t>
      </w:r>
      <w:r w:rsidR="00F17E3D" w:rsidRPr="00C33924">
        <w:t>E</w:t>
      </w:r>
      <w:r w:rsidR="00EC78EF" w:rsidRPr="00C33924">
        <w:t xml:space="preserve">conomic </w:t>
      </w:r>
      <w:r w:rsidR="00F17E3D" w:rsidRPr="00C33924">
        <w:t>D</w:t>
      </w:r>
      <w:r w:rsidR="00EC78EF" w:rsidRPr="00C33924">
        <w:t>ispatch (SCED)</w:t>
      </w:r>
      <w:r w:rsidR="00F17E3D" w:rsidRPr="00C33924">
        <w:t xml:space="preserve"> have an accurate </w:t>
      </w:r>
      <w:r w:rsidR="008C6DCC" w:rsidRPr="00C33924">
        <w:t>accounting of a Resource’s</w:t>
      </w:r>
      <w:r w:rsidR="00F17E3D" w:rsidRPr="00C33924">
        <w:t xml:space="preserve"> capability and availability</w:t>
      </w:r>
      <w:r w:rsidR="00E13590" w:rsidRPr="00C33924">
        <w:t xml:space="preserve"> as well as support ERCOT’s Real</w:t>
      </w:r>
      <w:r w:rsidR="00EA2B5B" w:rsidRPr="00C33924">
        <w:t>-T</w:t>
      </w:r>
      <w:r w:rsidR="00E13590" w:rsidRPr="00C33924">
        <w:t>ime monitoring, Real</w:t>
      </w:r>
      <w:r w:rsidR="00EA2B5B" w:rsidRPr="00C33924">
        <w:t>-</w:t>
      </w:r>
      <w:r w:rsidR="00E13590" w:rsidRPr="00C33924">
        <w:t xml:space="preserve">Time </w:t>
      </w:r>
      <w:r w:rsidR="00EA2B5B" w:rsidRPr="00C33924">
        <w:t>a</w:t>
      </w:r>
      <w:r w:rsidR="00E13590" w:rsidRPr="00C33924">
        <w:t xml:space="preserve">ssessments, </w:t>
      </w:r>
      <w:r w:rsidR="00EA2B5B" w:rsidRPr="00C33924">
        <w:t>o</w:t>
      </w:r>
      <w:r w:rsidR="00E13590" w:rsidRPr="00C33924">
        <w:t xml:space="preserve">perational </w:t>
      </w:r>
      <w:r w:rsidR="00EA2B5B" w:rsidRPr="00C33924">
        <w:t>p</w:t>
      </w:r>
      <w:r w:rsidR="00E13590" w:rsidRPr="00C33924">
        <w:t xml:space="preserve">lanning </w:t>
      </w:r>
      <w:r w:rsidR="00EA2B5B" w:rsidRPr="00C33924">
        <w:t>a</w:t>
      </w:r>
      <w:r w:rsidR="00E13590" w:rsidRPr="00C33924">
        <w:t>nalysis and other short</w:t>
      </w:r>
      <w:r w:rsidR="00EA2B5B" w:rsidRPr="00C33924">
        <w:t>-</w:t>
      </w:r>
      <w:r w:rsidR="00E13590" w:rsidRPr="00C33924">
        <w:t>term future</w:t>
      </w:r>
      <w:r w:rsidR="00EA2B5B" w:rsidRPr="00C33924">
        <w:t>-</w:t>
      </w:r>
      <w:r w:rsidR="00E13590" w:rsidRPr="00C33924">
        <w:t>looking reliability studies</w:t>
      </w:r>
      <w:r w:rsidR="00F17E3D" w:rsidRPr="00C33924">
        <w:t>.</w:t>
      </w:r>
      <w:r w:rsidR="00261D26" w:rsidRPr="00C33924">
        <w:t xml:space="preserve"> </w:t>
      </w:r>
      <w:r w:rsidR="00EA2B5B" w:rsidRPr="00C33924">
        <w:t xml:space="preserve"> </w:t>
      </w:r>
      <w:r w:rsidR="00E13590" w:rsidRPr="00C33924">
        <w:t xml:space="preserve">The timeliness of this accurate accounting of a Resource’s capability and availability is even more critical during emergency operations such as </w:t>
      </w:r>
      <w:r w:rsidR="00EA2B5B" w:rsidRPr="00C33924">
        <w:t>L</w:t>
      </w:r>
      <w:r w:rsidR="00E13590" w:rsidRPr="00C33924">
        <w:t>oad shed actions and is necessary to support Real-</w:t>
      </w:r>
      <w:r w:rsidR="00EA2B5B" w:rsidRPr="00C33924">
        <w:t>T</w:t>
      </w:r>
      <w:r w:rsidR="00E13590" w:rsidRPr="00C33924">
        <w:t>ime situational awareness.</w:t>
      </w:r>
      <w:r w:rsidR="00344141" w:rsidRPr="00C33924">
        <w:t xml:space="preserve">  ERCOT continues to stress that all of the timelines </w:t>
      </w:r>
      <w:r w:rsidR="00EC78EF" w:rsidRPr="00C33924">
        <w:t xml:space="preserve">proposed in these </w:t>
      </w:r>
      <w:r w:rsidR="00EA2B5B" w:rsidRPr="00C33924">
        <w:t>c</w:t>
      </w:r>
      <w:r w:rsidR="00EC78EF" w:rsidRPr="00C33924">
        <w:t xml:space="preserve">omments </w:t>
      </w:r>
      <w:r w:rsidR="00344141" w:rsidRPr="00C33924">
        <w:t xml:space="preserve">are the maximum allowed timelines and that personnel, processes, and procedures should be put in place to maintain accuracy of this information as soon as practicable to support reliable operations and not to design to utilize the </w:t>
      </w:r>
      <w:r w:rsidR="003D230C" w:rsidRPr="00C33924">
        <w:t xml:space="preserve">full </w:t>
      </w:r>
      <w:r w:rsidR="00344141" w:rsidRPr="00C33924">
        <w:t xml:space="preserve">flexibility in these timelines. </w:t>
      </w:r>
    </w:p>
    <w:p w14:paraId="776E339F" w14:textId="77533FDF" w:rsidR="00261D26" w:rsidRPr="00C33924" w:rsidRDefault="00261D26" w:rsidP="00EA2B5B">
      <w:pPr>
        <w:pStyle w:val="NormalArial"/>
        <w:spacing w:before="120" w:after="120"/>
      </w:pPr>
      <w:r w:rsidRPr="00C33924">
        <w:t xml:space="preserve">In response to the </w:t>
      </w:r>
      <w:r w:rsidR="00EA2B5B" w:rsidRPr="00C33924">
        <w:t xml:space="preserve">9/15/21 </w:t>
      </w:r>
      <w:r w:rsidRPr="00C33924">
        <w:t>Joint Commenters comments</w:t>
      </w:r>
      <w:r w:rsidR="00EA2B5B" w:rsidRPr="00C33924">
        <w:t>:</w:t>
      </w:r>
    </w:p>
    <w:p w14:paraId="59BF5A37" w14:textId="0673FD24" w:rsidR="00DE0D3B" w:rsidRPr="00C33924" w:rsidRDefault="00DE0D3B" w:rsidP="00EA2B5B">
      <w:pPr>
        <w:pStyle w:val="NormalArial"/>
        <w:numPr>
          <w:ilvl w:val="0"/>
          <w:numId w:val="3"/>
        </w:numPr>
        <w:spacing w:before="120" w:after="120"/>
      </w:pPr>
      <w:r w:rsidRPr="00C33924">
        <w:t xml:space="preserve">ERCOT notes that timely telemetry updates following an event that affects the capability and/or availability of a </w:t>
      </w:r>
      <w:r w:rsidR="00EA2B5B" w:rsidRPr="00C33924">
        <w:t>R</w:t>
      </w:r>
      <w:r w:rsidRPr="00C33924">
        <w:t>esource are key to ensuring SCED has accurate information for dispatch and ERCOT Operators have an accurate accounting of available reserves including PRC.</w:t>
      </w:r>
    </w:p>
    <w:p w14:paraId="1CF4C8C6" w14:textId="56F9C8E4" w:rsidR="00754294" w:rsidRPr="00C33924" w:rsidRDefault="00DE0D3B" w:rsidP="00EA2B5B">
      <w:pPr>
        <w:pStyle w:val="NormalArial"/>
        <w:numPr>
          <w:ilvl w:val="1"/>
          <w:numId w:val="3"/>
        </w:numPr>
        <w:spacing w:before="120" w:after="120"/>
      </w:pPr>
      <w:r w:rsidRPr="00C33924">
        <w:t xml:space="preserve">During the February </w:t>
      </w:r>
      <w:r w:rsidR="0076058B" w:rsidRPr="00C33924">
        <w:t xml:space="preserve">2021 </w:t>
      </w:r>
      <w:r w:rsidRPr="00C33924">
        <w:t xml:space="preserve">winter storm as </w:t>
      </w:r>
      <w:r w:rsidR="00EA2B5B" w:rsidRPr="00C33924">
        <w:t>R</w:t>
      </w:r>
      <w:r w:rsidRPr="00C33924">
        <w:t xml:space="preserve">esources started experiencing winter weather related equipment failures, if telemetry updates were made </w:t>
      </w:r>
      <w:r w:rsidRPr="00C33924">
        <w:lastRenderedPageBreak/>
        <w:t xml:space="preserve">within </w:t>
      </w:r>
      <w:r w:rsidR="00EA2B5B" w:rsidRPr="00C33924">
        <w:t>ten</w:t>
      </w:r>
      <w:r w:rsidR="0076058B" w:rsidRPr="00C33924">
        <w:t xml:space="preserve"> </w:t>
      </w:r>
      <w:r w:rsidRPr="00C33924">
        <w:t>min</w:t>
      </w:r>
      <w:r w:rsidR="0076058B" w:rsidRPr="00C33924">
        <w:t>utes</w:t>
      </w:r>
      <w:r w:rsidRPr="00C33924">
        <w:t xml:space="preserve"> of an event occurring, </w:t>
      </w:r>
      <w:r w:rsidR="0076058B" w:rsidRPr="00C33924">
        <w:t xml:space="preserve">calculated </w:t>
      </w:r>
      <w:r w:rsidRPr="00C33924">
        <w:t>PRC would have reached 1,</w:t>
      </w:r>
      <w:r w:rsidR="00754294" w:rsidRPr="00C33924">
        <w:t>00</w:t>
      </w:r>
      <w:r w:rsidRPr="00C33924">
        <w:t>0 MW approximately 5</w:t>
      </w:r>
      <w:r w:rsidR="00754294" w:rsidRPr="00C33924">
        <w:t xml:space="preserve">9 </w:t>
      </w:r>
      <w:r w:rsidRPr="00C33924">
        <w:t>min</w:t>
      </w:r>
      <w:r w:rsidR="00754294" w:rsidRPr="00C33924">
        <w:t>utes</w:t>
      </w:r>
      <w:r w:rsidRPr="00C33924">
        <w:t xml:space="preserve"> earlier</w:t>
      </w:r>
      <w:r w:rsidR="0076058B" w:rsidRPr="00C33924">
        <w:t xml:space="preserve">, giving </w:t>
      </w:r>
      <w:r w:rsidR="00EA2B5B" w:rsidRPr="00C33924">
        <w:t>O</w:t>
      </w:r>
      <w:r w:rsidR="0076058B" w:rsidRPr="00C33924">
        <w:t xml:space="preserve">perators more appropriate situational awareness and time to make critical decisions and give instructions, including those related to </w:t>
      </w:r>
      <w:r w:rsidR="00EA2B5B" w:rsidRPr="00C33924">
        <w:t>L</w:t>
      </w:r>
      <w:r w:rsidR="0076058B" w:rsidRPr="00C33924">
        <w:t>oad shed.</w:t>
      </w:r>
    </w:p>
    <w:p w14:paraId="75C710C5" w14:textId="59C7C198" w:rsidR="00731CB9" w:rsidRPr="00C33924" w:rsidRDefault="00754294" w:rsidP="00EA2B5B">
      <w:pPr>
        <w:pStyle w:val="NormalArial"/>
        <w:numPr>
          <w:ilvl w:val="0"/>
          <w:numId w:val="3"/>
        </w:numPr>
        <w:spacing w:before="120" w:after="120"/>
      </w:pPr>
      <w:r w:rsidRPr="00C33924">
        <w:t>ERCOT recognizes that Qualified Scheduling Entit</w:t>
      </w:r>
      <w:r w:rsidR="0076058B" w:rsidRPr="00C33924">
        <w:t>ies</w:t>
      </w:r>
      <w:r w:rsidRPr="00C33924">
        <w:t xml:space="preserve"> (QSE</w:t>
      </w:r>
      <w:r w:rsidR="0076058B" w:rsidRPr="00C33924">
        <w:t>s</w:t>
      </w:r>
      <w:r w:rsidRPr="00C33924">
        <w:t xml:space="preserve">) are reliant on notification from the Resource Entity to maintain awareness of changes to a </w:t>
      </w:r>
      <w:r w:rsidR="00731CB9" w:rsidRPr="00C33924">
        <w:t>Resource’s</w:t>
      </w:r>
      <w:r w:rsidRPr="00C33924">
        <w:t xml:space="preserve"> availability and/or capability. </w:t>
      </w:r>
      <w:r w:rsidR="00B822F7" w:rsidRPr="00C33924">
        <w:t>As a result,</w:t>
      </w:r>
      <w:r w:rsidR="00EA2B5B" w:rsidRPr="00C33924">
        <w:t xml:space="preserve"> these comments:</w:t>
      </w:r>
    </w:p>
    <w:p w14:paraId="70DB4249" w14:textId="11C7C31B" w:rsidR="00DE0D3B" w:rsidRPr="00C33924" w:rsidRDefault="00EA2B5B" w:rsidP="00EA2B5B">
      <w:pPr>
        <w:pStyle w:val="NormalArial"/>
        <w:numPr>
          <w:ilvl w:val="1"/>
          <w:numId w:val="3"/>
        </w:numPr>
        <w:spacing w:before="120" w:after="120"/>
      </w:pPr>
      <w:r w:rsidRPr="00C33924">
        <w:t>P</w:t>
      </w:r>
      <w:r w:rsidR="00B822F7" w:rsidRPr="00C33924">
        <w:t xml:space="preserve">ropose </w:t>
      </w:r>
      <w:r w:rsidR="00731CB9" w:rsidRPr="00C33924">
        <w:t>a framework that in</w:t>
      </w:r>
      <w:r w:rsidR="0076058B" w:rsidRPr="00C33924">
        <w:t>cludes</w:t>
      </w:r>
      <w:r w:rsidR="00731CB9" w:rsidRPr="00C33924">
        <w:t xml:space="preserve"> th</w:t>
      </w:r>
      <w:r w:rsidR="0076058B" w:rsidRPr="00C33924">
        <w:t>e</w:t>
      </w:r>
      <w:r w:rsidR="00DE0D3B" w:rsidRPr="00C33924">
        <w:t xml:space="preserve"> </w:t>
      </w:r>
      <w:r w:rsidR="00754294" w:rsidRPr="00C33924">
        <w:t>R</w:t>
      </w:r>
      <w:r w:rsidRPr="00C33924">
        <w:t xml:space="preserve">esource </w:t>
      </w:r>
      <w:r w:rsidR="00754294" w:rsidRPr="00C33924">
        <w:t>E</w:t>
      </w:r>
      <w:r w:rsidRPr="00C33924">
        <w:t>ntity</w:t>
      </w:r>
      <w:r w:rsidR="00754294" w:rsidRPr="00C33924">
        <w:t xml:space="preserve"> notify</w:t>
      </w:r>
      <w:r w:rsidR="0076058B" w:rsidRPr="00C33924">
        <w:t>ing</w:t>
      </w:r>
      <w:r w:rsidR="00754294" w:rsidRPr="00C33924">
        <w:t xml:space="preserve"> the associated QSE within </w:t>
      </w:r>
      <w:r w:rsidRPr="00C33924">
        <w:t>five</w:t>
      </w:r>
      <w:r w:rsidR="00754294" w:rsidRPr="00C33924">
        <w:t xml:space="preserve"> minutes after an event that affects a Resource’s Resource Status and that QSE’s</w:t>
      </w:r>
      <w:r w:rsidR="00DE0D3B" w:rsidRPr="00C33924">
        <w:t xml:space="preserve"> </w:t>
      </w:r>
      <w:r w:rsidR="00754294" w:rsidRPr="00C33924">
        <w:t xml:space="preserve">make necessary </w:t>
      </w:r>
      <w:r w:rsidR="00DE0D3B" w:rsidRPr="00C33924">
        <w:t>update</w:t>
      </w:r>
      <w:r w:rsidR="00754294" w:rsidRPr="00C33924">
        <w:t>s</w:t>
      </w:r>
      <w:r w:rsidR="00606B04" w:rsidRPr="00C33924">
        <w:t xml:space="preserve"> to </w:t>
      </w:r>
      <w:r w:rsidR="00754294" w:rsidRPr="00C33924">
        <w:t>the Resource’s</w:t>
      </w:r>
      <w:r w:rsidR="00606B04" w:rsidRPr="00C33924">
        <w:t xml:space="preserve"> Resou</w:t>
      </w:r>
      <w:r w:rsidR="008A7F26" w:rsidRPr="00C33924">
        <w:t>rce Status</w:t>
      </w:r>
      <w:r w:rsidR="00DE0D3B" w:rsidRPr="00C33924">
        <w:t xml:space="preserve"> </w:t>
      </w:r>
      <w:r w:rsidR="00606B04" w:rsidRPr="00C33924">
        <w:t xml:space="preserve">within </w:t>
      </w:r>
      <w:r w:rsidRPr="00C33924">
        <w:t>five</w:t>
      </w:r>
      <w:r w:rsidR="00754294" w:rsidRPr="00C33924">
        <w:t xml:space="preserve"> minutes of the </w:t>
      </w:r>
      <w:r w:rsidR="00233208" w:rsidRPr="00C33924">
        <w:t>R</w:t>
      </w:r>
      <w:r w:rsidRPr="00C33924">
        <w:t xml:space="preserve">esource </w:t>
      </w:r>
      <w:r w:rsidR="00233208" w:rsidRPr="00C33924">
        <w:t>E</w:t>
      </w:r>
      <w:r w:rsidRPr="00C33924">
        <w:t>ntity</w:t>
      </w:r>
      <w:r w:rsidR="00233208" w:rsidRPr="00C33924">
        <w:t xml:space="preserve">’s </w:t>
      </w:r>
      <w:r w:rsidR="00754294" w:rsidRPr="00C33924">
        <w:t>notification</w:t>
      </w:r>
      <w:r w:rsidR="00233208" w:rsidRPr="00C33924">
        <w:t>.</w:t>
      </w:r>
    </w:p>
    <w:p w14:paraId="37D7A9EC" w14:textId="298D2A31" w:rsidR="00F3296B" w:rsidRPr="00C33924" w:rsidRDefault="00EA2B5B" w:rsidP="00EA2B5B">
      <w:pPr>
        <w:pStyle w:val="NormalArial"/>
        <w:numPr>
          <w:ilvl w:val="1"/>
          <w:numId w:val="3"/>
        </w:numPr>
        <w:spacing w:before="120" w:after="120"/>
      </w:pPr>
      <w:r w:rsidRPr="00C33924">
        <w:t>P</w:t>
      </w:r>
      <w:r w:rsidR="00B822F7" w:rsidRPr="00C33924">
        <w:t>ropose that</w:t>
      </w:r>
      <w:r w:rsidR="0076058B" w:rsidRPr="00C33924">
        <w:t xml:space="preserve"> </w:t>
      </w:r>
      <w:r w:rsidR="00754294" w:rsidRPr="00C33924">
        <w:t xml:space="preserve">Resource Status </w:t>
      </w:r>
      <w:r w:rsidR="003D230C" w:rsidRPr="00C33924">
        <w:t>ON</w:t>
      </w:r>
      <w:r w:rsidR="0076058B" w:rsidRPr="00C33924">
        <w:t>HOLD</w:t>
      </w:r>
      <w:r w:rsidR="00754294" w:rsidRPr="00C33924">
        <w:t xml:space="preserve"> be created and used as a mechanism to inform ERCOT that a Resource is On-Line but temporarily unavailable for SCED </w:t>
      </w:r>
      <w:r w:rsidR="00C33924" w:rsidRPr="00C33924">
        <w:t xml:space="preserve">Dispatch </w:t>
      </w:r>
      <w:r w:rsidR="00754294" w:rsidRPr="00C33924">
        <w:t>or reserve provision.</w:t>
      </w:r>
    </w:p>
    <w:p w14:paraId="679EA57D" w14:textId="72652749" w:rsidR="00CF108A" w:rsidRPr="00C33924" w:rsidRDefault="00C33924" w:rsidP="00EA2B5B">
      <w:pPr>
        <w:pStyle w:val="NormalArial"/>
        <w:numPr>
          <w:ilvl w:val="2"/>
          <w:numId w:val="3"/>
        </w:numPr>
        <w:spacing w:before="120" w:after="120"/>
      </w:pPr>
      <w:r w:rsidRPr="00C33924">
        <w:t>Until</w:t>
      </w:r>
      <w:r w:rsidR="00C355DB" w:rsidRPr="00C33924">
        <w:t xml:space="preserve"> </w:t>
      </w:r>
      <w:r w:rsidR="00754294" w:rsidRPr="00C33924">
        <w:t xml:space="preserve">Resource Status </w:t>
      </w:r>
      <w:r w:rsidR="003D230C" w:rsidRPr="00C33924">
        <w:t>ON</w:t>
      </w:r>
      <w:r w:rsidR="0076058B" w:rsidRPr="00C33924">
        <w:t>HOLD</w:t>
      </w:r>
      <w:r w:rsidR="00C355DB" w:rsidRPr="00C33924">
        <w:t xml:space="preserve"> is implemented, </w:t>
      </w:r>
      <w:r w:rsidR="00F3296B" w:rsidRPr="00C33924">
        <w:t xml:space="preserve">ERCOT </w:t>
      </w:r>
      <w:r w:rsidR="00CF108A" w:rsidRPr="00C33924">
        <w:t>prefer</w:t>
      </w:r>
      <w:r w:rsidR="00F3296B" w:rsidRPr="00C33924">
        <w:t>s that</w:t>
      </w:r>
      <w:r w:rsidR="00AC6EFC" w:rsidRPr="00C33924">
        <w:t xml:space="preserve"> following an event that affects a </w:t>
      </w:r>
      <w:r w:rsidR="0076058B" w:rsidRPr="00C33924">
        <w:t>R</w:t>
      </w:r>
      <w:r w:rsidR="00AC6EFC" w:rsidRPr="00C33924">
        <w:t>esource’s availability and/or capability,</w:t>
      </w:r>
      <w:r w:rsidR="00F3296B" w:rsidRPr="00C33924">
        <w:t xml:space="preserve"> </w:t>
      </w:r>
      <w:r w:rsidR="00AC6EFC" w:rsidRPr="00C33924">
        <w:t>the</w:t>
      </w:r>
      <w:r w:rsidR="00F3296B" w:rsidRPr="00C33924">
        <w:t xml:space="preserve"> </w:t>
      </w:r>
      <w:r w:rsidR="0076058B" w:rsidRPr="00C33924">
        <w:t>R</w:t>
      </w:r>
      <w:r w:rsidR="00F3296B" w:rsidRPr="00C33924">
        <w:t xml:space="preserve">esource’s </w:t>
      </w:r>
      <w:r w:rsidRPr="00C33924">
        <w:t>High Sustained Limit (</w:t>
      </w:r>
      <w:r w:rsidR="00F3296B" w:rsidRPr="00C33924">
        <w:t>HSL</w:t>
      </w:r>
      <w:r w:rsidRPr="00C33924">
        <w:t>)</w:t>
      </w:r>
      <w:r w:rsidR="00F3296B" w:rsidRPr="00C33924">
        <w:t xml:space="preserve"> </w:t>
      </w:r>
      <w:r w:rsidR="00C355DB" w:rsidRPr="00C33924">
        <w:t xml:space="preserve">be </w:t>
      </w:r>
      <w:r w:rsidR="0076058B" w:rsidRPr="00C33924">
        <w:t xml:space="preserve">updated, </w:t>
      </w:r>
      <w:r w:rsidR="00C355DB" w:rsidRPr="00C33924">
        <w:t>set</w:t>
      </w:r>
      <w:r w:rsidR="0076058B" w:rsidRPr="00C33924">
        <w:t>ting HSL</w:t>
      </w:r>
      <w:r w:rsidR="00C355DB" w:rsidRPr="00C33924">
        <w:t xml:space="preserve"> </w:t>
      </w:r>
      <w:r w:rsidR="00F3296B" w:rsidRPr="00C33924">
        <w:t>equal to</w:t>
      </w:r>
      <w:r w:rsidR="0076058B" w:rsidRPr="00C33924">
        <w:t xml:space="preserve"> current output i.e.</w:t>
      </w:r>
      <w:r w:rsidR="00F3296B" w:rsidRPr="00C33924">
        <w:t xml:space="preserve"> MW </w:t>
      </w:r>
      <w:r w:rsidR="0076058B" w:rsidRPr="00C33924">
        <w:t xml:space="preserve">is also an acceptable mechanism </w:t>
      </w:r>
      <w:r w:rsidR="00F3296B" w:rsidRPr="00C33924">
        <w:t xml:space="preserve">to show </w:t>
      </w:r>
      <w:r w:rsidR="00C355DB" w:rsidRPr="00C33924">
        <w:t xml:space="preserve">that </w:t>
      </w:r>
      <w:r w:rsidR="0076058B" w:rsidRPr="00C33924">
        <w:t>an On-Line</w:t>
      </w:r>
      <w:r w:rsidR="00C355DB" w:rsidRPr="00C33924">
        <w:t xml:space="preserve"> </w:t>
      </w:r>
      <w:r w:rsidR="0076058B" w:rsidRPr="00C33924">
        <w:t>R</w:t>
      </w:r>
      <w:r w:rsidR="00F3296B" w:rsidRPr="00C33924">
        <w:t>esource is temporarily unavailable for SCED Dispatch or reserve provision.</w:t>
      </w:r>
      <w:r w:rsidR="00C355DB" w:rsidRPr="00C33924">
        <w:t xml:space="preserve"> </w:t>
      </w:r>
    </w:p>
    <w:p w14:paraId="4C3F95AF" w14:textId="52BE6543" w:rsidR="00EC78EF" w:rsidRPr="00C33924" w:rsidRDefault="00EC78EF" w:rsidP="00EA2B5B">
      <w:pPr>
        <w:pStyle w:val="NormalArial"/>
        <w:numPr>
          <w:ilvl w:val="0"/>
          <w:numId w:val="3"/>
        </w:numPr>
        <w:spacing w:before="120" w:after="120"/>
      </w:pPr>
      <w:r w:rsidRPr="00C33924">
        <w:rPr>
          <w:rFonts w:cs="Arial"/>
        </w:rPr>
        <w:t xml:space="preserve">ERCOT recognizes the potential lack of value to updating </w:t>
      </w:r>
      <w:r w:rsidR="00C33924" w:rsidRPr="00C33924">
        <w:rPr>
          <w:rFonts w:cs="Arial"/>
        </w:rPr>
        <w:t>Current Operating Plans (</w:t>
      </w:r>
      <w:r w:rsidRPr="00C33924">
        <w:rPr>
          <w:rFonts w:cs="Arial"/>
        </w:rPr>
        <w:t>COPs</w:t>
      </w:r>
      <w:r w:rsidR="00C33924" w:rsidRPr="00C33924">
        <w:rPr>
          <w:rFonts w:cs="Arial"/>
        </w:rPr>
        <w:t>)</w:t>
      </w:r>
      <w:r w:rsidRPr="00C33924">
        <w:rPr>
          <w:rFonts w:cs="Arial"/>
        </w:rPr>
        <w:t xml:space="preserve"> for Forced Outages or Forced Derates that are expected to last less than 60 minutes and has included additional language for this clarity. However, for Forced Outages and Forced Derates that are expected to last greater than 60 minutes, ERCOT proposes that the timeliness of COP updates for future Balancing Authority analysis and Real</w:t>
      </w:r>
      <w:r w:rsidR="00C33924" w:rsidRPr="00C33924">
        <w:rPr>
          <w:rFonts w:cs="Arial"/>
        </w:rPr>
        <w:t>-</w:t>
      </w:r>
      <w:r w:rsidRPr="00C33924">
        <w:rPr>
          <w:rFonts w:cs="Arial"/>
        </w:rPr>
        <w:t xml:space="preserve">Time </w:t>
      </w:r>
      <w:r w:rsidR="00C33924" w:rsidRPr="00C33924">
        <w:rPr>
          <w:rFonts w:cs="Arial"/>
        </w:rPr>
        <w:t>a</w:t>
      </w:r>
      <w:r w:rsidRPr="00C33924">
        <w:rPr>
          <w:rFonts w:cs="Arial"/>
        </w:rPr>
        <w:t xml:space="preserve">ssessments should be within 30 minutes for critical </w:t>
      </w:r>
      <w:r w:rsidR="00C33924" w:rsidRPr="00C33924">
        <w:rPr>
          <w:rFonts w:cs="Arial"/>
        </w:rPr>
        <w:t>R</w:t>
      </w:r>
      <w:r w:rsidRPr="00C33924">
        <w:rPr>
          <w:rFonts w:cs="Arial"/>
        </w:rPr>
        <w:t xml:space="preserve">esources such as Black Start Resources, Forced Outages, and larger Forced Derates.  </w:t>
      </w:r>
      <w:commentRangeStart w:id="0"/>
      <w:r w:rsidRPr="00C33924">
        <w:rPr>
          <w:rFonts w:cs="Arial"/>
        </w:rPr>
        <w:t>For smaller Forced Derates, ERCOT is proposing a 100 MW threshold where</w:t>
      </w:r>
      <w:r w:rsidR="00896B01" w:rsidRPr="00C33924">
        <w:rPr>
          <w:rFonts w:cs="Arial"/>
        </w:rPr>
        <w:t>in</w:t>
      </w:r>
      <w:r w:rsidRPr="00C33924">
        <w:rPr>
          <w:rFonts w:cs="Arial"/>
        </w:rPr>
        <w:t xml:space="preserve"> Forced Derates below 100 MW </w:t>
      </w:r>
      <w:r w:rsidR="00896B01" w:rsidRPr="00C33924">
        <w:rPr>
          <w:rFonts w:cs="Arial"/>
        </w:rPr>
        <w:t xml:space="preserve">will </w:t>
      </w:r>
      <w:r w:rsidRPr="00C33924">
        <w:rPr>
          <w:rFonts w:cs="Arial"/>
        </w:rPr>
        <w:t>have up to 60 minutes to update their COPs</w:t>
      </w:r>
      <w:commentRangeEnd w:id="0"/>
      <w:r w:rsidR="00EA0327" w:rsidRPr="00C33924">
        <w:rPr>
          <w:rStyle w:val="CommentReference"/>
          <w:rFonts w:ascii="Times New Roman" w:hAnsi="Times New Roman"/>
        </w:rPr>
        <w:commentReference w:id="0"/>
      </w:r>
      <w:r w:rsidRPr="00C33924">
        <w:rPr>
          <w:rFonts w:cs="Arial"/>
        </w:rPr>
        <w:t xml:space="preserve">.  </w:t>
      </w:r>
    </w:p>
    <w:p w14:paraId="403B6A9A" w14:textId="0DC74009" w:rsidR="00BD7258" w:rsidRPr="00C33924" w:rsidRDefault="00731CB9" w:rsidP="00BD7258">
      <w:pPr>
        <w:pStyle w:val="NormalArial"/>
        <w:numPr>
          <w:ilvl w:val="0"/>
          <w:numId w:val="3"/>
        </w:numPr>
        <w:spacing w:before="120" w:after="120"/>
      </w:pPr>
      <w:r w:rsidRPr="00C33924">
        <w:rPr>
          <w:rFonts w:cs="Arial"/>
        </w:rPr>
        <w:t xml:space="preserve">Lastly, </w:t>
      </w:r>
      <w:r w:rsidR="008C6DCC" w:rsidRPr="00C33924">
        <w:rPr>
          <w:rFonts w:cs="Arial"/>
        </w:rPr>
        <w:t>ERCOT</w:t>
      </w:r>
      <w:r w:rsidR="00AC6EFC" w:rsidRPr="00C33924">
        <w:rPr>
          <w:rFonts w:cs="Arial"/>
        </w:rPr>
        <w:t xml:space="preserve"> is</w:t>
      </w:r>
      <w:r w:rsidR="008C6DCC" w:rsidRPr="00C33924">
        <w:rPr>
          <w:rFonts w:cs="Arial"/>
        </w:rPr>
        <w:t xml:space="preserve"> </w:t>
      </w:r>
      <w:r w:rsidR="008C3989" w:rsidRPr="00C33924">
        <w:rPr>
          <w:rFonts w:cs="Arial"/>
        </w:rPr>
        <w:t>agreeable to</w:t>
      </w:r>
      <w:r w:rsidR="008B7DFC" w:rsidRPr="00C33924">
        <w:rPr>
          <w:rFonts w:cs="Arial"/>
        </w:rPr>
        <w:t xml:space="preserve"> </w:t>
      </w:r>
      <w:r w:rsidR="008C6DCC" w:rsidRPr="00C33924">
        <w:rPr>
          <w:rFonts w:cs="Arial"/>
        </w:rPr>
        <w:t>add</w:t>
      </w:r>
      <w:r w:rsidR="008B7DFC" w:rsidRPr="00C33924">
        <w:rPr>
          <w:rFonts w:cs="Arial"/>
        </w:rPr>
        <w:t>ing</w:t>
      </w:r>
      <w:r w:rsidR="008C6DCC" w:rsidRPr="00C33924">
        <w:rPr>
          <w:rFonts w:cs="Arial"/>
        </w:rPr>
        <w:t xml:space="preserve"> capability into ERCOT’s Energy Management System </w:t>
      </w:r>
      <w:r w:rsidR="00C33924">
        <w:rPr>
          <w:rFonts w:cs="Arial"/>
        </w:rPr>
        <w:t xml:space="preserve">(EMS) </w:t>
      </w:r>
      <w:r w:rsidR="008C6DCC" w:rsidRPr="00C33924">
        <w:rPr>
          <w:rFonts w:cs="Arial"/>
        </w:rPr>
        <w:t xml:space="preserve">to track every Resource’s ability to follow expected </w:t>
      </w:r>
      <w:r w:rsidR="00C33924">
        <w:rPr>
          <w:rFonts w:cs="Arial"/>
        </w:rPr>
        <w:t>s</w:t>
      </w:r>
      <w:r w:rsidR="008C6DCC" w:rsidRPr="00C33924">
        <w:rPr>
          <w:rFonts w:cs="Arial"/>
        </w:rPr>
        <w:t xml:space="preserve">et </w:t>
      </w:r>
      <w:r w:rsidR="00C33924">
        <w:rPr>
          <w:rFonts w:cs="Arial"/>
        </w:rPr>
        <w:t>p</w:t>
      </w:r>
      <w:r w:rsidR="008C6DCC" w:rsidRPr="00C33924">
        <w:rPr>
          <w:rFonts w:cs="Arial"/>
        </w:rPr>
        <w:t xml:space="preserve">oint and </w:t>
      </w:r>
      <w:r w:rsidR="00C355DB" w:rsidRPr="00C33924">
        <w:rPr>
          <w:rFonts w:cs="Arial"/>
        </w:rPr>
        <w:t>compute</w:t>
      </w:r>
      <w:r w:rsidR="006473D4" w:rsidRPr="00C33924">
        <w:rPr>
          <w:rFonts w:cs="Arial"/>
        </w:rPr>
        <w:t xml:space="preserve"> an adjusted</w:t>
      </w:r>
      <w:r w:rsidR="008C6DCC" w:rsidRPr="00C33924">
        <w:rPr>
          <w:rFonts w:cs="Arial"/>
        </w:rPr>
        <w:t xml:space="preserve"> PRC </w:t>
      </w:r>
      <w:r w:rsidR="006473D4" w:rsidRPr="00C33924">
        <w:rPr>
          <w:rFonts w:cs="Arial"/>
        </w:rPr>
        <w:t xml:space="preserve">that will discount reserves </w:t>
      </w:r>
      <w:r w:rsidR="008C6DCC" w:rsidRPr="00C33924">
        <w:rPr>
          <w:rFonts w:cs="Arial"/>
        </w:rPr>
        <w:t xml:space="preserve">for </w:t>
      </w:r>
      <w:r w:rsidR="00C33924">
        <w:rPr>
          <w:rFonts w:cs="Arial"/>
        </w:rPr>
        <w:t>a R</w:t>
      </w:r>
      <w:r w:rsidR="008C6DCC" w:rsidRPr="00C33924">
        <w:rPr>
          <w:rFonts w:cs="Arial"/>
        </w:rPr>
        <w:t>esource that ha</w:t>
      </w:r>
      <w:r w:rsidR="00C33924">
        <w:rPr>
          <w:rFonts w:cs="Arial"/>
        </w:rPr>
        <w:t>s</w:t>
      </w:r>
      <w:r w:rsidR="008C6DCC" w:rsidRPr="00C33924">
        <w:rPr>
          <w:rFonts w:cs="Arial"/>
        </w:rPr>
        <w:t xml:space="preserve"> missed its </w:t>
      </w:r>
      <w:r w:rsidR="00C33924">
        <w:rPr>
          <w:rFonts w:cs="Arial"/>
        </w:rPr>
        <w:t>B</w:t>
      </w:r>
      <w:r w:rsidR="008C6DCC" w:rsidRPr="00C33924">
        <w:rPr>
          <w:rFonts w:cs="Arial"/>
        </w:rPr>
        <w:t>ase</w:t>
      </w:r>
      <w:r w:rsidR="00C33924">
        <w:rPr>
          <w:rFonts w:cs="Arial"/>
        </w:rPr>
        <w:t xml:space="preserve"> P</w:t>
      </w:r>
      <w:r w:rsidR="008C6DCC" w:rsidRPr="00C33924">
        <w:rPr>
          <w:rFonts w:cs="Arial"/>
        </w:rPr>
        <w:t xml:space="preserve">oint over X SCED intervals. </w:t>
      </w:r>
      <w:r w:rsidR="00C33924">
        <w:rPr>
          <w:rFonts w:cs="Arial"/>
        </w:rPr>
        <w:t xml:space="preserve"> </w:t>
      </w:r>
      <w:r w:rsidR="008B7DFC" w:rsidRPr="00C33924">
        <w:rPr>
          <w:rFonts w:cs="Arial"/>
        </w:rPr>
        <w:t xml:space="preserve">However, </w:t>
      </w:r>
      <w:r w:rsidR="00C355DB" w:rsidRPr="00C33924">
        <w:rPr>
          <w:rFonts w:cs="Arial"/>
        </w:rPr>
        <w:t xml:space="preserve">while </w:t>
      </w:r>
      <w:r w:rsidR="00AC6EFC" w:rsidRPr="00C33924">
        <w:rPr>
          <w:rFonts w:cs="Arial"/>
        </w:rPr>
        <w:t xml:space="preserve">this </w:t>
      </w:r>
      <w:r w:rsidR="008C6DCC" w:rsidRPr="00C33924">
        <w:rPr>
          <w:rFonts w:cs="Arial"/>
        </w:rPr>
        <w:t xml:space="preserve">functionality </w:t>
      </w:r>
      <w:r w:rsidR="00C355DB" w:rsidRPr="00C33924">
        <w:rPr>
          <w:rFonts w:cs="Arial"/>
        </w:rPr>
        <w:t xml:space="preserve">may </w:t>
      </w:r>
      <w:r w:rsidR="00AC6EFC" w:rsidRPr="00C33924">
        <w:rPr>
          <w:rFonts w:cs="Arial"/>
        </w:rPr>
        <w:t xml:space="preserve">be able to identify </w:t>
      </w:r>
      <w:r w:rsidR="00C355DB" w:rsidRPr="00C33924">
        <w:rPr>
          <w:rFonts w:cs="Arial"/>
        </w:rPr>
        <w:t xml:space="preserve">resources that are struggling to follow Base Points, it </w:t>
      </w:r>
      <w:r w:rsidR="008C3989" w:rsidRPr="00C33924">
        <w:rPr>
          <w:rFonts w:cs="Arial"/>
        </w:rPr>
        <w:t xml:space="preserve">is not a replacement to getting telemetry updates </w:t>
      </w:r>
      <w:r w:rsidR="00C355DB" w:rsidRPr="00C33924">
        <w:rPr>
          <w:rFonts w:cs="Arial"/>
        </w:rPr>
        <w:t xml:space="preserve">in a timely manner </w:t>
      </w:r>
      <w:r w:rsidR="008C3989" w:rsidRPr="00C33924">
        <w:rPr>
          <w:rFonts w:cs="Arial"/>
        </w:rPr>
        <w:t xml:space="preserve">from </w:t>
      </w:r>
      <w:r w:rsidR="00C33924">
        <w:rPr>
          <w:rFonts w:cs="Arial"/>
        </w:rPr>
        <w:t>R</w:t>
      </w:r>
      <w:r w:rsidR="00AC6EFC" w:rsidRPr="00C33924">
        <w:rPr>
          <w:rFonts w:cs="Arial"/>
        </w:rPr>
        <w:t>esources</w:t>
      </w:r>
      <w:r w:rsidR="008C3989" w:rsidRPr="00C33924">
        <w:rPr>
          <w:rFonts w:cs="Arial"/>
        </w:rPr>
        <w:t xml:space="preserve"> when there are issues that affect the </w:t>
      </w:r>
      <w:r w:rsidR="00C33924">
        <w:rPr>
          <w:rFonts w:cs="Arial"/>
        </w:rPr>
        <w:t>R</w:t>
      </w:r>
      <w:r w:rsidR="00AC6EFC" w:rsidRPr="00C33924">
        <w:rPr>
          <w:rFonts w:cs="Arial"/>
        </w:rPr>
        <w:t>esources</w:t>
      </w:r>
      <w:r w:rsidR="008C3989" w:rsidRPr="00C33924">
        <w:rPr>
          <w:rFonts w:cs="Arial"/>
        </w:rPr>
        <w:t>’ operational capability</w:t>
      </w:r>
      <w:r w:rsidR="006473D4" w:rsidRPr="00C33924">
        <w:rPr>
          <w:rFonts w:cs="Arial"/>
        </w:rPr>
        <w:t xml:space="preserve">. </w:t>
      </w:r>
      <w:r w:rsidR="00C33924">
        <w:rPr>
          <w:rFonts w:cs="Arial"/>
        </w:rPr>
        <w:t xml:space="preserve"> </w:t>
      </w:r>
      <w:r w:rsidR="00233208" w:rsidRPr="00C33924">
        <w:rPr>
          <w:rFonts w:cs="Arial"/>
        </w:rPr>
        <w:t xml:space="preserve">ERCOT </w:t>
      </w:r>
      <w:r w:rsidR="00EA0327" w:rsidRPr="00C33924">
        <w:rPr>
          <w:rFonts w:cs="Arial"/>
        </w:rPr>
        <w:t>plans to</w:t>
      </w:r>
      <w:r w:rsidR="00233208" w:rsidRPr="00C33924">
        <w:rPr>
          <w:rFonts w:cs="Arial"/>
        </w:rPr>
        <w:t xml:space="preserve"> submit a System Change Request </w:t>
      </w:r>
      <w:r w:rsidR="00C33924">
        <w:rPr>
          <w:rFonts w:cs="Arial"/>
        </w:rPr>
        <w:t xml:space="preserve">(SCR) </w:t>
      </w:r>
      <w:r w:rsidR="00233208" w:rsidRPr="00C33924">
        <w:rPr>
          <w:rFonts w:cs="Arial"/>
        </w:rPr>
        <w:t>on this topic</w:t>
      </w:r>
      <w:r w:rsidR="00EA0327" w:rsidRPr="00C33924">
        <w:rPr>
          <w:rFonts w:cs="Arial"/>
        </w:rPr>
        <w:t xml:space="preserve"> separate from NPRR1085</w:t>
      </w:r>
      <w:r w:rsidR="00233208" w:rsidRPr="00C33924">
        <w:rPr>
          <w:rFonts w:cs="Arial"/>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C33924" w14:paraId="2CA1F6F6" w14:textId="77777777" w:rsidTr="00B5080A">
        <w:trPr>
          <w:trHeight w:val="350"/>
        </w:trPr>
        <w:tc>
          <w:tcPr>
            <w:tcW w:w="10440" w:type="dxa"/>
            <w:tcBorders>
              <w:bottom w:val="single" w:sz="4" w:space="0" w:color="auto"/>
            </w:tcBorders>
            <w:shd w:val="clear" w:color="auto" w:fill="FFFFFF"/>
            <w:vAlign w:val="center"/>
          </w:tcPr>
          <w:p w14:paraId="4275649F" w14:textId="77777777" w:rsidR="00BD7258" w:rsidRPr="00C33924" w:rsidRDefault="00BD7258" w:rsidP="00B5080A">
            <w:pPr>
              <w:pStyle w:val="Header"/>
              <w:jc w:val="center"/>
            </w:pPr>
            <w:r w:rsidRPr="00C33924">
              <w:lastRenderedPageBreak/>
              <w:t>Revised Cover Page Language</w:t>
            </w:r>
          </w:p>
        </w:tc>
      </w:tr>
    </w:tbl>
    <w:p w14:paraId="30776BF0" w14:textId="673C19BB" w:rsidR="00BD7258" w:rsidRDefault="00BD7258" w:rsidP="00CC4AA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C4AA1" w:rsidRPr="00FB509B" w14:paraId="5B298022" w14:textId="77777777" w:rsidTr="00817D62">
        <w:trPr>
          <w:trHeight w:val="773"/>
        </w:trPr>
        <w:tc>
          <w:tcPr>
            <w:tcW w:w="2880" w:type="dxa"/>
            <w:tcBorders>
              <w:top w:val="single" w:sz="4" w:space="0" w:color="auto"/>
              <w:bottom w:val="single" w:sz="4" w:space="0" w:color="auto"/>
            </w:tcBorders>
            <w:shd w:val="clear" w:color="auto" w:fill="FFFFFF"/>
            <w:vAlign w:val="center"/>
          </w:tcPr>
          <w:p w14:paraId="494A164E" w14:textId="77777777" w:rsidR="00CC4AA1" w:rsidRDefault="00CC4AA1" w:rsidP="00817D62">
            <w:pPr>
              <w:pStyle w:val="Header"/>
              <w:spacing w:before="120" w:after="120"/>
            </w:pPr>
            <w:r>
              <w:t xml:space="preserve">Nodal Protocol Sections Requiring Revision </w:t>
            </w:r>
          </w:p>
        </w:tc>
        <w:tc>
          <w:tcPr>
            <w:tcW w:w="7560" w:type="dxa"/>
            <w:tcBorders>
              <w:top w:val="single" w:sz="4" w:space="0" w:color="auto"/>
            </w:tcBorders>
            <w:vAlign w:val="center"/>
          </w:tcPr>
          <w:p w14:paraId="3A469583" w14:textId="77777777" w:rsidR="00CC4AA1" w:rsidRDefault="00CC4AA1" w:rsidP="00817D62">
            <w:pPr>
              <w:pStyle w:val="NormalArial"/>
              <w:spacing w:before="120"/>
            </w:pPr>
            <w:r>
              <w:t xml:space="preserve">3.1.4.4, Management of Resource or Transmission Forced Outages or Maintenance Outages </w:t>
            </w:r>
          </w:p>
          <w:p w14:paraId="40E2A100" w14:textId="77777777" w:rsidR="00CC4AA1" w:rsidRDefault="00CC4AA1" w:rsidP="00817D62">
            <w:pPr>
              <w:pStyle w:val="NormalArial"/>
            </w:pPr>
            <w:r>
              <w:t>3.1.4.7, Reporting of Forced Derates</w:t>
            </w:r>
          </w:p>
          <w:p w14:paraId="514751BE" w14:textId="77777777" w:rsidR="00CC4AA1" w:rsidRDefault="00CC4AA1" w:rsidP="00817D62">
            <w:pPr>
              <w:pStyle w:val="NormalArial"/>
            </w:pPr>
            <w:r>
              <w:t>3.9, Current Operating Plan (COP)</w:t>
            </w:r>
          </w:p>
          <w:p w14:paraId="3817D093" w14:textId="77777777" w:rsidR="00CC4AA1" w:rsidRDefault="00CC4AA1" w:rsidP="00817D62">
            <w:pPr>
              <w:pStyle w:val="NormalArial"/>
            </w:pPr>
            <w:r>
              <w:t>3.9.1, Current Operating Plan (COP) Criteria</w:t>
            </w:r>
          </w:p>
          <w:p w14:paraId="04A9561F" w14:textId="77777777" w:rsidR="00CC4AA1" w:rsidRDefault="00CC4AA1" w:rsidP="00817D62">
            <w:pPr>
              <w:pStyle w:val="NormalArial"/>
            </w:pPr>
            <w:r>
              <w:t>6.4.8, Notification of Forced Outage of a Resource</w:t>
            </w:r>
          </w:p>
          <w:p w14:paraId="03728C0C" w14:textId="77777777" w:rsidR="00CA495E" w:rsidRDefault="00CC4AA1" w:rsidP="00CA495E">
            <w:pPr>
              <w:pStyle w:val="NormalArial"/>
              <w:rPr>
                <w:ins w:id="2" w:author="ERCOT 02XX22" w:date="2022-02-10T15:09:00Z"/>
              </w:rPr>
            </w:pPr>
            <w:r>
              <w:t>6.5.5.1, Changes in Resource Status</w:t>
            </w:r>
          </w:p>
          <w:p w14:paraId="6F599802" w14:textId="21F68019" w:rsidR="00CC4AA1" w:rsidRPr="00FB509B" w:rsidRDefault="00CA495E" w:rsidP="00817D62">
            <w:pPr>
              <w:pStyle w:val="NormalArial"/>
              <w:spacing w:after="120"/>
            </w:pPr>
            <w:ins w:id="3" w:author="ERCOT 02XX22" w:date="2022-02-10T15:09:00Z">
              <w:r w:rsidRPr="00CA495E">
                <w:t>6.5.7.5</w:t>
              </w:r>
              <w:r>
                <w:t xml:space="preserve">, </w:t>
              </w:r>
              <w:r w:rsidRPr="00CA495E">
                <w:t>Ancillary Services Capacity Monitor</w:t>
              </w:r>
            </w:ins>
          </w:p>
        </w:tc>
      </w:tr>
      <w:tr w:rsidR="00CC4AA1" w:rsidRPr="00FB509B" w14:paraId="7087178B" w14:textId="77777777" w:rsidTr="00CC4AA1">
        <w:trPr>
          <w:trHeight w:val="773"/>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3EEAB2" w14:textId="77777777" w:rsidR="00CC4AA1" w:rsidRDefault="00CC4AA1" w:rsidP="00817D62">
            <w:pPr>
              <w:pStyle w:val="Header"/>
              <w:spacing w:before="120" w:after="120"/>
            </w:pPr>
            <w:r>
              <w:t>Revision Description</w:t>
            </w:r>
          </w:p>
        </w:tc>
        <w:tc>
          <w:tcPr>
            <w:tcW w:w="7560" w:type="dxa"/>
            <w:tcBorders>
              <w:top w:val="single" w:sz="4" w:space="0" w:color="auto"/>
              <w:left w:val="single" w:sz="4" w:space="0" w:color="auto"/>
              <w:bottom w:val="single" w:sz="4" w:space="0" w:color="auto"/>
              <w:right w:val="single" w:sz="4" w:space="0" w:color="auto"/>
            </w:tcBorders>
            <w:vAlign w:val="center"/>
          </w:tcPr>
          <w:p w14:paraId="09BE9C84" w14:textId="77777777" w:rsidR="00CC4AA1" w:rsidRPr="00FB509B" w:rsidRDefault="00CC4AA1" w:rsidP="00CC4AA1">
            <w:pPr>
              <w:pStyle w:val="NormalArial"/>
              <w:spacing w:before="120"/>
            </w:pPr>
            <w:r>
              <w:t>This Nodal Protocol Revision Request (NPRR) improves the validity of the Physical Responsive Capability (PRC) calculation and dispatch by requiring quicker updates by Qualified Scheduling Entities (QSEs) to the telemetered Resource Status, High Sustained Limit (HSL), and other relevant information.</w:t>
            </w:r>
          </w:p>
        </w:tc>
      </w:tr>
      <w:tr w:rsidR="00CC4AA1" w:rsidRPr="00625E5D" w14:paraId="3B27CA2B" w14:textId="77777777" w:rsidTr="00CC4AA1">
        <w:trPr>
          <w:trHeight w:val="773"/>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D9EA73" w14:textId="77777777" w:rsidR="00CC4AA1" w:rsidRDefault="00CC4AA1" w:rsidP="00817D62">
            <w:pPr>
              <w:pStyle w:val="Header"/>
              <w:spacing w:before="120" w:after="120"/>
            </w:pPr>
            <w:r>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1403F740" w14:textId="77777777" w:rsidR="00CC4AA1" w:rsidRDefault="00CC4AA1" w:rsidP="00CC4AA1">
            <w:pPr>
              <w:pStyle w:val="NormalArial"/>
              <w:spacing w:before="120"/>
            </w:pPr>
            <w:r>
              <w:t xml:space="preserve">This NPRR addresses initiative #6 in the Emergency Conditions List posted on ercot.com.  Following an evaluation of a system frequency excursion on February 15, 2021, it became clear that the value of PRC calculated from telemetry was incorrect; it is not feasible for PRC to actually be in the 1000 MW range and frequency to be far below 59.91 Hz for several minutes.  ERCOT’s evaluation found that several elements of the calculated PRC were based on incorrect telemetered values.  It is critical for ERCOT situational awareness to have an accurate value of PRC at all times as well as an accurate forecast of available generation capability and availability.  </w:t>
            </w:r>
          </w:p>
          <w:p w14:paraId="773111F0" w14:textId="77777777" w:rsidR="00CC4AA1" w:rsidRDefault="00CC4AA1" w:rsidP="00CC4AA1">
            <w:pPr>
              <w:pStyle w:val="NormalArial"/>
              <w:spacing w:before="120"/>
            </w:pPr>
            <w:r>
              <w:t>ERCOT utilizes Real-Time telemetry received from Resources for its Real-Time monitoring and as part of its emergency plans to mitigate emergencies as a measure of Generation Resources’ capability and availability.  The timeliness and accuracy of this data are critical in having an accurate understanding of reserve levels on the system at all times.  This NPRR proposes to modify Sections 3.1.4.4, 3.1.4.7, 6.1.4.8, and 6.5.5.1 to require that Real-Time telemetered status, HSL, and associated telemetry are updated within five minutes of an Outage, derate, or failure to start that caused the change.  This will, in part, help ensure Security-Constrained Economic Dispatch (SCED) has accurate capability and availability information for dispatch and ERCOT system operators will have an accurate accounting of reserves, including PRC.</w:t>
            </w:r>
          </w:p>
          <w:p w14:paraId="308A0D2A" w14:textId="77777777" w:rsidR="00CC4AA1" w:rsidRPr="00CC4AA1" w:rsidRDefault="00CC4AA1" w:rsidP="00CC4AA1">
            <w:pPr>
              <w:pStyle w:val="NormalArial"/>
              <w:spacing w:before="120"/>
            </w:pPr>
            <w:r>
              <w:t xml:space="preserve">ERCOT utilizes forecasts of available generation capability and availability based on Current Operating Plans (COPs) to determine if sufficient generation capacity and reserves exist to meet demand needs and minimum reserve requirements.  This NPRR also proposes to modify Sections 3.1.4.4, 3.1.4.7, 3.9, and 3.9.1 to </w:t>
            </w:r>
            <w:r>
              <w:lastRenderedPageBreak/>
              <w:t>require that each QSE that represents a Resource, Reliability Must-Run (RMR) Unit, or Black Start Resource must update its COP as soon as practicable but no longer than 30 minutes after the event that caused the changes, rather than the current 60 minute requirement.  This will help to ensure timely and accurate forecast of generation capability and availability needed to prepare for and mitigate Emergency Conditions as well as support ERCOT’s operational planning analyses and Real-Time assessments.</w:t>
            </w:r>
          </w:p>
        </w:tc>
      </w:tr>
    </w:tbl>
    <w:p w14:paraId="4369B4CE" w14:textId="77777777" w:rsidR="00CC4AA1" w:rsidRPr="00C33924" w:rsidRDefault="00CC4AA1" w:rsidP="00CC4AA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C33924" w14:paraId="444D6ADA" w14:textId="77777777">
        <w:trPr>
          <w:trHeight w:val="350"/>
        </w:trPr>
        <w:tc>
          <w:tcPr>
            <w:tcW w:w="10440" w:type="dxa"/>
            <w:tcBorders>
              <w:bottom w:val="single" w:sz="4" w:space="0" w:color="auto"/>
            </w:tcBorders>
            <w:shd w:val="clear" w:color="auto" w:fill="FFFFFF"/>
            <w:vAlign w:val="center"/>
          </w:tcPr>
          <w:p w14:paraId="70749A39" w14:textId="77777777" w:rsidR="00152993" w:rsidRPr="00C33924" w:rsidRDefault="00152993">
            <w:pPr>
              <w:pStyle w:val="Header"/>
              <w:jc w:val="center"/>
            </w:pPr>
            <w:r w:rsidRPr="00C33924">
              <w:t>Revised Proposed Protocol Language</w:t>
            </w:r>
          </w:p>
        </w:tc>
      </w:tr>
    </w:tbl>
    <w:p w14:paraId="690907A2" w14:textId="77777777" w:rsidR="00E70551" w:rsidRPr="00C33924" w:rsidRDefault="00E70551" w:rsidP="00E70551">
      <w:pPr>
        <w:keepNext/>
        <w:widowControl w:val="0"/>
        <w:tabs>
          <w:tab w:val="left" w:pos="1260"/>
        </w:tabs>
        <w:spacing w:before="240" w:after="240"/>
        <w:ind w:left="1267" w:hanging="1267"/>
        <w:outlineLvl w:val="3"/>
        <w:rPr>
          <w:b/>
          <w:snapToGrid w:val="0"/>
          <w:szCs w:val="20"/>
        </w:rPr>
      </w:pPr>
      <w:bookmarkStart w:id="4" w:name="_Toc204048473"/>
      <w:bookmarkStart w:id="5" w:name="_Toc400526058"/>
      <w:bookmarkStart w:id="6" w:name="_Toc405534376"/>
      <w:bookmarkStart w:id="7" w:name="_Toc406570389"/>
      <w:bookmarkStart w:id="8" w:name="_Toc410910541"/>
      <w:bookmarkStart w:id="9" w:name="_Toc411840969"/>
      <w:bookmarkStart w:id="10" w:name="_Toc422146931"/>
      <w:bookmarkStart w:id="11" w:name="_Toc433020527"/>
      <w:bookmarkStart w:id="12" w:name="_Toc437261968"/>
      <w:bookmarkStart w:id="13" w:name="_Toc478375136"/>
      <w:bookmarkStart w:id="14" w:name="_Toc65141303"/>
      <w:bookmarkStart w:id="15" w:name="_Toc65141399"/>
      <w:r w:rsidRPr="00C33924">
        <w:rPr>
          <w:b/>
          <w:snapToGrid w:val="0"/>
          <w:szCs w:val="20"/>
        </w:rPr>
        <w:t>3.1.4.4</w:t>
      </w:r>
      <w:r w:rsidRPr="00C33924">
        <w:rPr>
          <w:b/>
          <w:snapToGrid w:val="0"/>
          <w:szCs w:val="20"/>
        </w:rPr>
        <w:tab/>
        <w:t>Management of Resource or Transmission Forced Outages or Maintenance Outages</w:t>
      </w:r>
      <w:bookmarkEnd w:id="4"/>
      <w:bookmarkEnd w:id="5"/>
      <w:bookmarkEnd w:id="6"/>
      <w:bookmarkEnd w:id="7"/>
      <w:bookmarkEnd w:id="8"/>
      <w:bookmarkEnd w:id="9"/>
      <w:bookmarkEnd w:id="10"/>
      <w:bookmarkEnd w:id="11"/>
      <w:bookmarkEnd w:id="12"/>
      <w:bookmarkEnd w:id="13"/>
      <w:bookmarkEnd w:id="14"/>
    </w:p>
    <w:p w14:paraId="1A76B4E9" w14:textId="77777777" w:rsidR="00E70551" w:rsidRPr="00C33924" w:rsidRDefault="00E70551" w:rsidP="00E70551">
      <w:pPr>
        <w:spacing w:after="240"/>
        <w:ind w:left="720" w:hanging="720"/>
        <w:rPr>
          <w:iCs/>
          <w:szCs w:val="20"/>
        </w:rPr>
      </w:pPr>
      <w:r w:rsidRPr="00C33924">
        <w:rPr>
          <w:iCs/>
          <w:szCs w:val="20"/>
        </w:rPr>
        <w:t>(1)</w:t>
      </w:r>
      <w:r w:rsidRPr="00C33924">
        <w:rPr>
          <w:iCs/>
          <w:szCs w:val="20"/>
        </w:rPr>
        <w:tab/>
        <w:t xml:space="preserve">In the event of a Forced Outage, after the affected equipment is removed from service, the Resource Entity or QSE, as appropriate, or TSP must notify ERCOT </w:t>
      </w:r>
      <w:del w:id="16" w:author="ERCOT" w:date="2021-03-31T18:40:00Z">
        <w:r w:rsidRPr="00C33924" w:rsidDel="00EF46CF">
          <w:rPr>
            <w:iCs/>
            <w:szCs w:val="20"/>
          </w:rPr>
          <w:delText xml:space="preserve">as soon as practicable </w:delText>
        </w:r>
      </w:del>
      <w:r w:rsidRPr="00C33924">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70551" w:rsidRPr="00C33924" w14:paraId="752E66FF" w14:textId="77777777" w:rsidTr="0056445C">
        <w:tc>
          <w:tcPr>
            <w:tcW w:w="9445" w:type="dxa"/>
            <w:tcBorders>
              <w:top w:val="single" w:sz="4" w:space="0" w:color="auto"/>
              <w:left w:val="single" w:sz="4" w:space="0" w:color="auto"/>
              <w:bottom w:val="single" w:sz="4" w:space="0" w:color="auto"/>
              <w:right w:val="single" w:sz="4" w:space="0" w:color="auto"/>
            </w:tcBorders>
            <w:shd w:val="clear" w:color="auto" w:fill="D9D9D9"/>
          </w:tcPr>
          <w:p w14:paraId="57070711" w14:textId="77777777" w:rsidR="00E70551" w:rsidRPr="00C33924" w:rsidRDefault="00E70551" w:rsidP="0056445C">
            <w:pPr>
              <w:spacing w:before="120" w:after="240"/>
              <w:rPr>
                <w:b/>
                <w:i/>
                <w:szCs w:val="20"/>
              </w:rPr>
            </w:pPr>
            <w:r w:rsidRPr="00C33924">
              <w:rPr>
                <w:b/>
                <w:i/>
                <w:szCs w:val="20"/>
              </w:rPr>
              <w:t>[NPRR857:  Replace paragraph (1) above with the following upon system implementation:]</w:t>
            </w:r>
          </w:p>
          <w:p w14:paraId="43A6E866" w14:textId="77777777" w:rsidR="00E70551" w:rsidRPr="00C33924" w:rsidRDefault="00E70551" w:rsidP="0056445C">
            <w:pPr>
              <w:spacing w:after="240"/>
              <w:ind w:left="720" w:hanging="720"/>
              <w:rPr>
                <w:iCs/>
                <w:szCs w:val="20"/>
              </w:rPr>
            </w:pPr>
            <w:r w:rsidRPr="00C33924">
              <w:rPr>
                <w:iCs/>
                <w:szCs w:val="20"/>
              </w:rPr>
              <w:t>(1)</w:t>
            </w:r>
            <w:r w:rsidRPr="00C33924">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10322B97" w14:textId="77777777" w:rsidR="00E70551" w:rsidRPr="00C33924" w:rsidRDefault="00E70551" w:rsidP="00E70551">
      <w:pPr>
        <w:spacing w:before="240" w:after="240"/>
        <w:ind w:left="1440" w:hanging="720"/>
        <w:rPr>
          <w:szCs w:val="20"/>
        </w:rPr>
      </w:pPr>
      <w:r w:rsidRPr="00C33924">
        <w:rPr>
          <w:szCs w:val="20"/>
        </w:rPr>
        <w:t>(a)</w:t>
      </w:r>
      <w:r w:rsidRPr="00C33924">
        <w:rPr>
          <w:szCs w:val="20"/>
        </w:rPr>
        <w:tab/>
        <w:t>For Resource Outages:</w:t>
      </w:r>
    </w:p>
    <w:p w14:paraId="6FBF0982" w14:textId="1CD56036" w:rsidR="00E70551" w:rsidRPr="00C33924" w:rsidRDefault="00E70551" w:rsidP="00E70551">
      <w:pPr>
        <w:spacing w:after="240"/>
        <w:ind w:left="2160" w:hanging="720"/>
        <w:rPr>
          <w:szCs w:val="20"/>
        </w:rPr>
      </w:pPr>
      <w:r w:rsidRPr="00C33924">
        <w:rPr>
          <w:szCs w:val="20"/>
        </w:rPr>
        <w:t>(i)</w:t>
      </w:r>
      <w:r w:rsidRPr="00C33924">
        <w:rPr>
          <w:szCs w:val="20"/>
        </w:rPr>
        <w:tab/>
        <w:t>Changing the telemetered Resource Status</w:t>
      </w:r>
      <w:ins w:id="17" w:author="ERCOT" w:date="2021-05-05T17:00:00Z">
        <w:del w:id="18" w:author="ERCOT 02XX22" w:date="2022-01-24T10:56:00Z">
          <w:r w:rsidRPr="00C33924" w:rsidDel="00B87541">
            <w:rPr>
              <w:szCs w:val="20"/>
            </w:rPr>
            <w:delText xml:space="preserve"> and associated telemetery as specified in </w:delText>
          </w:r>
        </w:del>
      </w:ins>
      <w:ins w:id="19" w:author="ERCOT" w:date="2021-06-02T14:26:00Z">
        <w:del w:id="20" w:author="ERCOT 02XX22" w:date="2022-01-24T10:56:00Z">
          <w:r w:rsidRPr="00C33924" w:rsidDel="00B87541">
            <w:rPr>
              <w:szCs w:val="20"/>
            </w:rPr>
            <w:delText xml:space="preserve">paragraph (2) of Section </w:delText>
          </w:r>
        </w:del>
      </w:ins>
      <w:ins w:id="21" w:author="ERCOT" w:date="2021-05-05T17:00:00Z">
        <w:del w:id="22" w:author="ERCOT 02XX22" w:date="2022-01-24T10:56:00Z">
          <w:r w:rsidRPr="00C33924" w:rsidDel="00B87541">
            <w:delText>6.5.5.2</w:delText>
          </w:r>
        </w:del>
      </w:ins>
      <w:ins w:id="23" w:author="ERCOT" w:date="2021-06-29T14:56:00Z">
        <w:del w:id="24" w:author="ERCOT 02XX22" w:date="2022-01-24T10:56:00Z">
          <w:r w:rsidRPr="00C33924" w:rsidDel="00B87541">
            <w:delText>, Operational Data Requirements,</w:delText>
          </w:r>
        </w:del>
      </w:ins>
      <w:r w:rsidRPr="00C33924">
        <w:rPr>
          <w:szCs w:val="20"/>
        </w:rPr>
        <w:t xml:space="preserve"> appropriately, </w:t>
      </w:r>
      <w:ins w:id="25" w:author="ERCOT" w:date="2021-04-07T15:28:00Z">
        <w:r w:rsidRPr="00C33924">
          <w:rPr>
            <w:szCs w:val="20"/>
          </w:rPr>
          <w:t xml:space="preserve">as soon as practicable but no longer than </w:t>
        </w:r>
        <w:del w:id="26" w:author="Joint Commenters 091521" w:date="2021-09-15T16:32:00Z">
          <w:r w:rsidRPr="00C33924" w:rsidDel="00434F5F">
            <w:rPr>
              <w:szCs w:val="20"/>
            </w:rPr>
            <w:delText xml:space="preserve">five </w:delText>
          </w:r>
        </w:del>
      </w:ins>
      <w:ins w:id="27" w:author="Joint Commenters 091521" w:date="2021-09-15T16:32:00Z">
        <w:del w:id="28" w:author="ERCOT 02XX22" w:date="2022-01-24T10:15:00Z">
          <w:r w:rsidRPr="00C33924" w:rsidDel="006D4D71">
            <w:rPr>
              <w:szCs w:val="20"/>
            </w:rPr>
            <w:delText>30</w:delText>
          </w:r>
        </w:del>
      </w:ins>
      <w:ins w:id="29" w:author="ERCOT 02XX22" w:date="2022-02-10T15:16:00Z">
        <w:r w:rsidR="005B3607">
          <w:rPr>
            <w:szCs w:val="20"/>
          </w:rPr>
          <w:t>five</w:t>
        </w:r>
      </w:ins>
      <w:ins w:id="30" w:author="Joint Commenters 091521" w:date="2021-09-15T16:43:00Z">
        <w:r w:rsidRPr="00C33924">
          <w:rPr>
            <w:szCs w:val="20"/>
          </w:rPr>
          <w:t xml:space="preserve"> </w:t>
        </w:r>
      </w:ins>
      <w:ins w:id="31" w:author="ERCOT" w:date="2021-04-07T15:28:00Z">
        <w:r w:rsidRPr="00C33924">
          <w:rPr>
            <w:szCs w:val="20"/>
          </w:rPr>
          <w:t>minutes</w:t>
        </w:r>
        <w:r w:rsidRPr="00C33924">
          <w:rPr>
            <w:iCs/>
            <w:szCs w:val="20"/>
          </w:rPr>
          <w:t xml:space="preserve"> after </w:t>
        </w:r>
      </w:ins>
      <w:ins w:id="32" w:author="ERCOT 02XX22" w:date="2022-01-24T10:57:00Z">
        <w:r w:rsidR="00B87541" w:rsidRPr="00C33924">
          <w:rPr>
            <w:iCs/>
            <w:szCs w:val="20"/>
          </w:rPr>
          <w:t>the QSE has been notified by the R</w:t>
        </w:r>
      </w:ins>
      <w:ins w:id="33" w:author="ERCOT 02XX22" w:date="2022-02-10T15:16:00Z">
        <w:r w:rsidR="005B3607">
          <w:rPr>
            <w:iCs/>
            <w:szCs w:val="20"/>
          </w:rPr>
          <w:t xml:space="preserve">esource </w:t>
        </w:r>
      </w:ins>
      <w:ins w:id="34" w:author="ERCOT 02XX22" w:date="2022-01-24T10:57:00Z">
        <w:r w:rsidR="00B87541" w:rsidRPr="00C33924">
          <w:rPr>
            <w:iCs/>
            <w:szCs w:val="20"/>
          </w:rPr>
          <w:t>E</w:t>
        </w:r>
      </w:ins>
      <w:ins w:id="35" w:author="ERCOT 02XX22" w:date="2022-02-10T15:16:00Z">
        <w:r w:rsidR="005B3607">
          <w:rPr>
            <w:iCs/>
            <w:szCs w:val="20"/>
          </w:rPr>
          <w:t>ntity</w:t>
        </w:r>
      </w:ins>
      <w:ins w:id="36" w:author="ERCOT" w:date="2021-04-07T15:28:00Z">
        <w:del w:id="37" w:author="ERCOT 02XX22" w:date="2022-01-24T10:57:00Z">
          <w:r w:rsidRPr="00C33924" w:rsidDel="00B87541">
            <w:rPr>
              <w:iCs/>
              <w:szCs w:val="20"/>
            </w:rPr>
            <w:delText>the affected equipment is removed from service</w:delText>
          </w:r>
        </w:del>
      </w:ins>
      <w:del w:id="38" w:author="ERCOT 02XX22" w:date="2022-01-24T10:57:00Z">
        <w:r w:rsidRPr="00C33924" w:rsidDel="00B87541">
          <w:rPr>
            <w:szCs w:val="20"/>
          </w:rPr>
          <w:delText xml:space="preserve"> </w:delText>
        </w:r>
      </w:del>
      <w:del w:id="39" w:author="ERCOT" w:date="2021-04-07T15:29:00Z">
        <w:r w:rsidRPr="00C33924" w:rsidDel="00CC5259">
          <w:rPr>
            <w:szCs w:val="20"/>
          </w:rPr>
          <w:delText>including a text description when it becomes known, of the cause of the Forced Outage</w:delText>
        </w:r>
      </w:del>
      <w:r w:rsidRPr="00C33924">
        <w:rPr>
          <w:szCs w:val="20"/>
        </w:rPr>
        <w:t xml:space="preserve">; and </w:t>
      </w:r>
    </w:p>
    <w:p w14:paraId="0EDCAF46" w14:textId="77777777" w:rsidR="00E70551" w:rsidRPr="00C33924" w:rsidRDefault="00E70551" w:rsidP="00E70551">
      <w:pPr>
        <w:spacing w:after="240"/>
        <w:ind w:left="2160" w:hanging="720"/>
        <w:rPr>
          <w:szCs w:val="20"/>
        </w:rPr>
      </w:pPr>
      <w:r w:rsidRPr="00C33924">
        <w:rPr>
          <w:szCs w:val="20"/>
        </w:rPr>
        <w:t>(ii)</w:t>
      </w:r>
      <w:r w:rsidRPr="00C33924">
        <w:rPr>
          <w:szCs w:val="20"/>
        </w:rPr>
        <w:tab/>
        <w:t>Updating the COP</w:t>
      </w:r>
      <w:ins w:id="40" w:author="ERCOT" w:date="2021-04-07T15:30:00Z">
        <w:r w:rsidRPr="00C33924">
          <w:rPr>
            <w:szCs w:val="20"/>
          </w:rPr>
          <w:t xml:space="preserve"> as soon as practicable but no longer than </w:t>
        </w:r>
        <w:del w:id="41" w:author="Joint Commenters 091521" w:date="2021-09-15T10:50:00Z">
          <w:r w:rsidRPr="00C33924" w:rsidDel="003B11E6">
            <w:rPr>
              <w:szCs w:val="20"/>
            </w:rPr>
            <w:delText>30</w:delText>
          </w:r>
        </w:del>
      </w:ins>
      <w:ins w:id="42" w:author="Joint Commenters 091521" w:date="2021-09-15T10:50:00Z">
        <w:del w:id="43" w:author="ERCOT 02XX22" w:date="2022-01-24T10:58:00Z">
          <w:r w:rsidRPr="00C33924" w:rsidDel="00B87541">
            <w:rPr>
              <w:szCs w:val="20"/>
            </w:rPr>
            <w:delText>60</w:delText>
          </w:r>
        </w:del>
      </w:ins>
      <w:ins w:id="44" w:author="ERCOT 02XX22" w:date="2022-01-24T10:58:00Z">
        <w:r w:rsidR="00B87541" w:rsidRPr="00C33924">
          <w:rPr>
            <w:szCs w:val="20"/>
          </w:rPr>
          <w:t>30</w:t>
        </w:r>
      </w:ins>
      <w:ins w:id="45" w:author="ERCOT" w:date="2021-04-07T15:30:00Z">
        <w:r w:rsidRPr="00C33924">
          <w:rPr>
            <w:szCs w:val="20"/>
          </w:rPr>
          <w:t xml:space="preserve"> minutes</w:t>
        </w:r>
        <w:r w:rsidRPr="00C33924">
          <w:rPr>
            <w:iCs/>
            <w:szCs w:val="20"/>
          </w:rPr>
          <w:t xml:space="preserve"> after the affected equipment is removed from service</w:t>
        </w:r>
      </w:ins>
      <w:ins w:id="46" w:author="ERCOT 02XX22" w:date="2022-01-26T12:37:00Z">
        <w:r w:rsidR="006C7863" w:rsidRPr="00C33924">
          <w:rPr>
            <w:iCs/>
            <w:szCs w:val="20"/>
          </w:rPr>
          <w:t xml:space="preserve"> </w:t>
        </w:r>
        <w:r w:rsidR="006C7863" w:rsidRPr="00C33924">
          <w:rPr>
            <w:szCs w:val="20"/>
          </w:rPr>
          <w:t>if the expected duration of the Outage is greater than 60 minutes</w:t>
        </w:r>
      </w:ins>
      <w:r w:rsidRPr="00C33924">
        <w:rPr>
          <w:szCs w:val="20"/>
        </w:rPr>
        <w:t xml:space="preserve">; and </w:t>
      </w:r>
    </w:p>
    <w:p w14:paraId="433CCB66" w14:textId="77777777" w:rsidR="00E70551" w:rsidRPr="00C33924" w:rsidRDefault="00E70551" w:rsidP="00E70551">
      <w:pPr>
        <w:spacing w:after="240"/>
        <w:ind w:left="2160" w:hanging="720"/>
        <w:rPr>
          <w:szCs w:val="20"/>
        </w:rPr>
      </w:pPr>
      <w:r w:rsidRPr="00C33924">
        <w:rPr>
          <w:szCs w:val="20"/>
        </w:rPr>
        <w:t>(iii)</w:t>
      </w:r>
      <w:r w:rsidRPr="00C33924">
        <w:rPr>
          <w:szCs w:val="20"/>
        </w:rPr>
        <w:tab/>
        <w:t xml:space="preserve">Updating the Outage Scheduler, if necessary.  </w:t>
      </w:r>
    </w:p>
    <w:p w14:paraId="0E53E006" w14:textId="77777777" w:rsidR="00E70551" w:rsidRPr="00C33924" w:rsidRDefault="00E70551" w:rsidP="00E70551">
      <w:pPr>
        <w:spacing w:after="240"/>
        <w:ind w:left="1440" w:hanging="720"/>
        <w:rPr>
          <w:szCs w:val="20"/>
        </w:rPr>
      </w:pPr>
      <w:r w:rsidRPr="00C33924">
        <w:rPr>
          <w:szCs w:val="20"/>
        </w:rPr>
        <w:t>(b)</w:t>
      </w:r>
      <w:r w:rsidRPr="00C33924">
        <w:rPr>
          <w:szCs w:val="20"/>
        </w:rPr>
        <w:tab/>
        <w:t>For Transmission Facilities Forced Outages:</w:t>
      </w:r>
    </w:p>
    <w:p w14:paraId="42C60319" w14:textId="77777777" w:rsidR="00E70551" w:rsidRPr="00C33924" w:rsidRDefault="00E70551" w:rsidP="00E70551">
      <w:pPr>
        <w:spacing w:after="240"/>
        <w:ind w:left="2160" w:hanging="720"/>
        <w:rPr>
          <w:szCs w:val="20"/>
        </w:rPr>
      </w:pPr>
      <w:r w:rsidRPr="00C33924">
        <w:rPr>
          <w:szCs w:val="20"/>
        </w:rPr>
        <w:t>(i)</w:t>
      </w:r>
      <w:r w:rsidRPr="00C33924">
        <w:rPr>
          <w:szCs w:val="20"/>
        </w:rPr>
        <w:tab/>
        <w:t>Changing the telemetered status of the affected Transmission Elements; and</w:t>
      </w:r>
    </w:p>
    <w:p w14:paraId="4171A369" w14:textId="77777777" w:rsidR="00E70551" w:rsidRPr="00C33924" w:rsidRDefault="00E70551" w:rsidP="00E70551">
      <w:pPr>
        <w:spacing w:after="240"/>
        <w:ind w:left="2160" w:hanging="720"/>
        <w:rPr>
          <w:szCs w:val="20"/>
        </w:rPr>
      </w:pPr>
      <w:r w:rsidRPr="00C33924">
        <w:rPr>
          <w:szCs w:val="20"/>
        </w:rPr>
        <w:t>(ii)</w:t>
      </w:r>
      <w:r w:rsidRPr="00C33924">
        <w:rPr>
          <w:szCs w:val="20"/>
        </w:rPr>
        <w:tab/>
        <w:t xml:space="preserve">Updating the Outage Scheduler with the expected return-to-service time.  </w:t>
      </w:r>
    </w:p>
    <w:p w14:paraId="3F96B801" w14:textId="77777777" w:rsidR="00E70551" w:rsidRPr="00C33924" w:rsidRDefault="00E70551" w:rsidP="00E70551">
      <w:pPr>
        <w:spacing w:after="240"/>
        <w:ind w:left="720" w:hanging="720"/>
        <w:rPr>
          <w:iCs/>
          <w:szCs w:val="20"/>
        </w:rPr>
      </w:pPr>
      <w:r w:rsidRPr="00C33924">
        <w:rPr>
          <w:iCs/>
          <w:szCs w:val="20"/>
        </w:rPr>
        <w:lastRenderedPageBreak/>
        <w:t>(2)</w:t>
      </w:r>
      <w:r w:rsidRPr="00C33924">
        <w:rPr>
          <w:iCs/>
          <w:szCs w:val="20"/>
        </w:rPr>
        <w:tab/>
        <w:t>Forced Outages may require ERCOT to review and withdraw approval of previously approved or accepted, as applicable, Planned Outage, Maintenance Outage, or Rescheduled Outage schedules to ensure reliability.</w:t>
      </w:r>
    </w:p>
    <w:p w14:paraId="141DD56F" w14:textId="77777777" w:rsidR="00E70551" w:rsidRPr="00C33924" w:rsidRDefault="00E70551" w:rsidP="00E70551">
      <w:pPr>
        <w:spacing w:after="240"/>
        <w:ind w:left="720" w:hanging="720"/>
        <w:rPr>
          <w:iCs/>
          <w:szCs w:val="20"/>
        </w:rPr>
      </w:pPr>
      <w:r w:rsidRPr="00C33924">
        <w:rPr>
          <w:iCs/>
          <w:szCs w:val="20"/>
        </w:rPr>
        <w:t>(3)</w:t>
      </w:r>
      <w:r w:rsidRPr="00C33924">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70551" w:rsidRPr="00C33924" w14:paraId="347F7D1D" w14:textId="77777777" w:rsidTr="0056445C">
        <w:tc>
          <w:tcPr>
            <w:tcW w:w="9445" w:type="dxa"/>
            <w:tcBorders>
              <w:top w:val="single" w:sz="4" w:space="0" w:color="auto"/>
              <w:left w:val="single" w:sz="4" w:space="0" w:color="auto"/>
              <w:bottom w:val="single" w:sz="4" w:space="0" w:color="auto"/>
              <w:right w:val="single" w:sz="4" w:space="0" w:color="auto"/>
            </w:tcBorders>
            <w:shd w:val="clear" w:color="auto" w:fill="D9D9D9"/>
          </w:tcPr>
          <w:p w14:paraId="5791B959" w14:textId="77777777" w:rsidR="00E70551" w:rsidRPr="00C33924" w:rsidRDefault="00E70551" w:rsidP="0056445C">
            <w:pPr>
              <w:spacing w:before="120" w:after="240"/>
              <w:rPr>
                <w:b/>
                <w:i/>
                <w:szCs w:val="20"/>
              </w:rPr>
            </w:pPr>
            <w:r w:rsidRPr="00C33924">
              <w:rPr>
                <w:b/>
                <w:i/>
                <w:szCs w:val="20"/>
              </w:rPr>
              <w:t>[NPRR857:  Replace paragraph (3) above with the following upon system implementation:]</w:t>
            </w:r>
          </w:p>
          <w:p w14:paraId="0C8063C0" w14:textId="77777777" w:rsidR="00E70551" w:rsidRPr="00C33924" w:rsidRDefault="00E70551" w:rsidP="0056445C">
            <w:pPr>
              <w:spacing w:after="240"/>
              <w:ind w:left="720" w:hanging="720"/>
              <w:rPr>
                <w:iCs/>
                <w:szCs w:val="20"/>
              </w:rPr>
            </w:pPr>
            <w:r w:rsidRPr="00C33924">
              <w:rPr>
                <w:iCs/>
                <w:szCs w:val="20"/>
              </w:rPr>
              <w:t>(3)</w:t>
            </w:r>
            <w:r w:rsidRPr="00C33924">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9EF9C80" w14:textId="77777777" w:rsidR="00E70551" w:rsidRPr="00C33924" w:rsidRDefault="00E70551" w:rsidP="00E70551">
      <w:pPr>
        <w:spacing w:before="240" w:after="240"/>
        <w:ind w:left="720" w:hanging="720"/>
        <w:rPr>
          <w:iCs/>
          <w:szCs w:val="20"/>
        </w:rPr>
      </w:pPr>
      <w:r w:rsidRPr="00C33924">
        <w:rPr>
          <w:iCs/>
          <w:szCs w:val="20"/>
        </w:rPr>
        <w:t>(4)</w:t>
      </w:r>
      <w:r w:rsidRPr="00C33924">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1853A19C" w14:textId="77777777" w:rsidR="00E70551" w:rsidRPr="00C33924" w:rsidRDefault="00E70551" w:rsidP="00E70551">
      <w:pPr>
        <w:spacing w:after="240"/>
        <w:ind w:left="720" w:hanging="720"/>
        <w:rPr>
          <w:iCs/>
          <w:szCs w:val="20"/>
        </w:rPr>
      </w:pPr>
      <w:r w:rsidRPr="00C33924">
        <w:rPr>
          <w:iCs/>
          <w:szCs w:val="20"/>
        </w:rPr>
        <w:t>(5)</w:t>
      </w:r>
      <w:r w:rsidRPr="00C33924">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70551" w:rsidRPr="00C33924" w14:paraId="33E2669C" w14:textId="77777777" w:rsidTr="0056445C">
        <w:tc>
          <w:tcPr>
            <w:tcW w:w="9445" w:type="dxa"/>
            <w:tcBorders>
              <w:top w:val="single" w:sz="4" w:space="0" w:color="auto"/>
              <w:left w:val="single" w:sz="4" w:space="0" w:color="auto"/>
              <w:bottom w:val="single" w:sz="4" w:space="0" w:color="auto"/>
              <w:right w:val="single" w:sz="4" w:space="0" w:color="auto"/>
            </w:tcBorders>
            <w:shd w:val="clear" w:color="auto" w:fill="D9D9D9"/>
          </w:tcPr>
          <w:p w14:paraId="5B6B9F9C" w14:textId="77777777" w:rsidR="00E70551" w:rsidRPr="00C33924" w:rsidRDefault="00E70551" w:rsidP="0056445C">
            <w:pPr>
              <w:spacing w:before="120" w:after="240"/>
              <w:rPr>
                <w:b/>
                <w:i/>
                <w:szCs w:val="20"/>
              </w:rPr>
            </w:pPr>
            <w:r w:rsidRPr="00C33924">
              <w:rPr>
                <w:b/>
                <w:i/>
                <w:szCs w:val="20"/>
              </w:rPr>
              <w:t>[NPRR857:  Replace paragraph (5) above with the following upon system implementation:]</w:t>
            </w:r>
          </w:p>
          <w:p w14:paraId="4AD6F784" w14:textId="77777777" w:rsidR="00E70551" w:rsidRPr="00C33924" w:rsidRDefault="00E70551" w:rsidP="0056445C">
            <w:pPr>
              <w:spacing w:after="240"/>
              <w:ind w:left="720" w:hanging="720"/>
              <w:rPr>
                <w:iCs/>
                <w:szCs w:val="20"/>
              </w:rPr>
            </w:pPr>
            <w:r w:rsidRPr="00C33924">
              <w:rPr>
                <w:iCs/>
                <w:szCs w:val="20"/>
              </w:rPr>
              <w:t>(5)</w:t>
            </w:r>
            <w:r w:rsidRPr="00C33924">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0F87387B" w14:textId="77777777" w:rsidR="00E70551" w:rsidRPr="00C33924" w:rsidRDefault="00E70551" w:rsidP="00E70551">
      <w:pPr>
        <w:keepNext/>
        <w:widowControl w:val="0"/>
        <w:tabs>
          <w:tab w:val="left" w:pos="1260"/>
        </w:tabs>
        <w:spacing w:before="240" w:after="240"/>
        <w:ind w:left="1260" w:hanging="1260"/>
        <w:outlineLvl w:val="3"/>
        <w:rPr>
          <w:b/>
          <w:snapToGrid w:val="0"/>
          <w:szCs w:val="20"/>
        </w:rPr>
      </w:pPr>
      <w:bookmarkStart w:id="47" w:name="_Toc204048476"/>
      <w:bookmarkStart w:id="48" w:name="_Toc400526061"/>
      <w:bookmarkStart w:id="49" w:name="_Toc405534379"/>
      <w:bookmarkStart w:id="50" w:name="_Toc406570392"/>
      <w:bookmarkStart w:id="51" w:name="_Toc410910544"/>
      <w:bookmarkStart w:id="52" w:name="_Toc411840972"/>
      <w:bookmarkStart w:id="53" w:name="_Toc422146934"/>
      <w:bookmarkStart w:id="54" w:name="_Toc433020530"/>
      <w:bookmarkStart w:id="55" w:name="_Toc437261971"/>
      <w:bookmarkStart w:id="56" w:name="_Toc478375140"/>
      <w:bookmarkStart w:id="57" w:name="_Toc65141306"/>
      <w:r w:rsidRPr="00C33924">
        <w:rPr>
          <w:b/>
          <w:snapToGrid w:val="0"/>
          <w:szCs w:val="20"/>
        </w:rPr>
        <w:t>3.1.4.7</w:t>
      </w:r>
      <w:r w:rsidRPr="00C33924">
        <w:rPr>
          <w:b/>
          <w:snapToGrid w:val="0"/>
          <w:szCs w:val="20"/>
        </w:rPr>
        <w:tab/>
      </w:r>
      <w:bookmarkEnd w:id="47"/>
      <w:r w:rsidRPr="00C33924">
        <w:rPr>
          <w:b/>
          <w:snapToGrid w:val="0"/>
          <w:szCs w:val="20"/>
        </w:rPr>
        <w:t>Reporting of Forced Derates</w:t>
      </w:r>
      <w:bookmarkEnd w:id="48"/>
      <w:bookmarkEnd w:id="49"/>
      <w:bookmarkEnd w:id="50"/>
      <w:bookmarkEnd w:id="51"/>
      <w:bookmarkEnd w:id="52"/>
      <w:bookmarkEnd w:id="53"/>
      <w:bookmarkEnd w:id="54"/>
      <w:bookmarkEnd w:id="55"/>
      <w:bookmarkEnd w:id="56"/>
      <w:bookmarkEnd w:id="57"/>
    </w:p>
    <w:p w14:paraId="518E76F0" w14:textId="77777777" w:rsidR="00E70551" w:rsidRPr="00C33924" w:rsidRDefault="00E70551" w:rsidP="00E70551">
      <w:pPr>
        <w:spacing w:after="240"/>
        <w:ind w:left="720" w:hanging="720"/>
        <w:rPr>
          <w:iCs/>
          <w:szCs w:val="20"/>
        </w:rPr>
      </w:pPr>
      <w:r w:rsidRPr="00C33924">
        <w:rPr>
          <w:iCs/>
          <w:szCs w:val="20"/>
        </w:rPr>
        <w:t>(1)</w:t>
      </w:r>
      <w:r w:rsidRPr="00C33924">
        <w:rPr>
          <w:iCs/>
          <w:szCs w:val="20"/>
        </w:rPr>
        <w:tab/>
        <w:t>The Resource Entity or its designee must enter Forced Derates that are expected to last more than 48 hours into the Outage Scheduler</w:t>
      </w:r>
    </w:p>
    <w:p w14:paraId="6175AE20" w14:textId="50960EA4" w:rsidR="00E70551" w:rsidRPr="00C33924" w:rsidRDefault="00E70551" w:rsidP="00E70551">
      <w:pPr>
        <w:spacing w:after="240"/>
        <w:ind w:left="720" w:hanging="720"/>
        <w:rPr>
          <w:ins w:id="58" w:author="ERCOT" w:date="2021-04-07T15:39:00Z"/>
          <w:iCs/>
          <w:szCs w:val="20"/>
        </w:rPr>
      </w:pPr>
      <w:ins w:id="59" w:author="ERCOT" w:date="2021-04-07T15:39:00Z">
        <w:r w:rsidRPr="00C33924">
          <w:rPr>
            <w:szCs w:val="20"/>
          </w:rPr>
          <w:t xml:space="preserve">(2)       The </w:t>
        </w:r>
      </w:ins>
      <w:ins w:id="60" w:author="ERCOT" w:date="2021-06-30T14:39:00Z">
        <w:r w:rsidRPr="00C33924">
          <w:rPr>
            <w:szCs w:val="20"/>
          </w:rPr>
          <w:t>QSE</w:t>
        </w:r>
      </w:ins>
      <w:ins w:id="61" w:author="ERCOT" w:date="2021-04-07T15:39:00Z">
        <w:r w:rsidRPr="00C33924">
          <w:rPr>
            <w:szCs w:val="20"/>
          </w:rPr>
          <w:t xml:space="preserve"> must update the telemetered H</w:t>
        </w:r>
      </w:ins>
      <w:ins w:id="62" w:author="ERCOT" w:date="2021-06-29T14:57:00Z">
        <w:r w:rsidRPr="00C33924">
          <w:rPr>
            <w:szCs w:val="20"/>
          </w:rPr>
          <w:t>igh Sustained Limit (H</w:t>
        </w:r>
      </w:ins>
      <w:ins w:id="63" w:author="ERCOT" w:date="2021-04-07T15:39:00Z">
        <w:r w:rsidRPr="00C33924">
          <w:rPr>
            <w:szCs w:val="20"/>
          </w:rPr>
          <w:t>SL</w:t>
        </w:r>
      </w:ins>
      <w:ins w:id="64" w:author="ERCOT" w:date="2021-06-29T14:57:00Z">
        <w:r w:rsidRPr="00C33924">
          <w:rPr>
            <w:szCs w:val="20"/>
          </w:rPr>
          <w:t>)</w:t>
        </w:r>
      </w:ins>
      <w:ins w:id="65" w:author="ERCOT" w:date="2021-05-05T17:26:00Z">
        <w:r w:rsidRPr="00C33924">
          <w:t xml:space="preserve"> </w:t>
        </w:r>
        <w:r w:rsidRPr="00C33924">
          <w:rPr>
            <w:szCs w:val="20"/>
          </w:rPr>
          <w:t>and any applicable  telemet</w:t>
        </w:r>
        <w:del w:id="66" w:author="ERCOT 02XX22" w:date="2022-01-24T10:58:00Z">
          <w:r w:rsidRPr="00C33924" w:rsidDel="00B87541">
            <w:rPr>
              <w:szCs w:val="20"/>
            </w:rPr>
            <w:delText>e</w:delText>
          </w:r>
        </w:del>
        <w:r w:rsidRPr="00C33924">
          <w:rPr>
            <w:szCs w:val="20"/>
          </w:rPr>
          <w:t xml:space="preserve">ry as specified in </w:t>
        </w:r>
      </w:ins>
      <w:ins w:id="67" w:author="ERCOT" w:date="2021-06-02T14:26:00Z">
        <w:r w:rsidRPr="00C33924">
          <w:rPr>
            <w:szCs w:val="20"/>
          </w:rPr>
          <w:t xml:space="preserve">paragraph (2) of Section </w:t>
        </w:r>
      </w:ins>
      <w:ins w:id="68" w:author="ERCOT" w:date="2021-05-05T17:26:00Z">
        <w:r w:rsidRPr="00C33924">
          <w:rPr>
            <w:szCs w:val="20"/>
          </w:rPr>
          <w:t xml:space="preserve">6.5.5.2 </w:t>
        </w:r>
      </w:ins>
      <w:ins w:id="69" w:author="ERCOT" w:date="2021-04-07T15:39:00Z">
        <w:r w:rsidRPr="00C33924">
          <w:rPr>
            <w:szCs w:val="20"/>
          </w:rPr>
          <w:t xml:space="preserve">appropriately based on the </w:t>
        </w:r>
        <w:r w:rsidRPr="00C33924">
          <w:rPr>
            <w:szCs w:val="20"/>
          </w:rPr>
          <w:lastRenderedPageBreak/>
          <w:t xml:space="preserve">Forced Derate, as soon as practicable but no longer than </w:t>
        </w:r>
      </w:ins>
      <w:ins w:id="70" w:author="ERCOT" w:date="2021-06-02T14:27:00Z">
        <w:del w:id="71" w:author="Joint Commenters 091521" w:date="2021-09-15T10:50:00Z">
          <w:r w:rsidRPr="00C33924" w:rsidDel="003B11E6">
            <w:rPr>
              <w:szCs w:val="20"/>
            </w:rPr>
            <w:delText>five</w:delText>
          </w:r>
        </w:del>
      </w:ins>
      <w:ins w:id="72" w:author="Joint Commenters 091521" w:date="2021-09-15T10:50:00Z">
        <w:del w:id="73" w:author="ERCOT 02XX22" w:date="2022-01-18T16:53:00Z">
          <w:r w:rsidRPr="00C33924" w:rsidDel="00715EB3">
            <w:rPr>
              <w:szCs w:val="20"/>
            </w:rPr>
            <w:delText>30</w:delText>
          </w:r>
        </w:del>
      </w:ins>
      <w:ins w:id="74" w:author="ERCOT 02XX22" w:date="2022-02-10T15:17:00Z">
        <w:r w:rsidR="005B3607">
          <w:rPr>
            <w:szCs w:val="20"/>
          </w:rPr>
          <w:t>15</w:t>
        </w:r>
      </w:ins>
      <w:ins w:id="75" w:author="ERCOT" w:date="2021-04-07T15:39:00Z">
        <w:r w:rsidRPr="00C33924">
          <w:rPr>
            <w:szCs w:val="20"/>
          </w:rPr>
          <w:t xml:space="preserve"> minutes</w:t>
        </w:r>
        <w:r w:rsidRPr="00C33924">
          <w:rPr>
            <w:iCs/>
            <w:szCs w:val="20"/>
          </w:rPr>
          <w:t xml:space="preserve"> after the beginning of </w:t>
        </w:r>
        <w:del w:id="76" w:author="ERCOT 02XX22" w:date="2022-02-10T13:46:00Z">
          <w:r w:rsidRPr="00C33924" w:rsidDel="0091661B">
            <w:rPr>
              <w:iCs/>
              <w:szCs w:val="20"/>
            </w:rPr>
            <w:delText>the</w:delText>
          </w:r>
        </w:del>
      </w:ins>
      <w:ins w:id="77" w:author="ERCOT 02XX22" w:date="2022-02-10T13:46:00Z">
        <w:r w:rsidR="0091661B" w:rsidRPr="00C33924">
          <w:rPr>
            <w:iCs/>
            <w:szCs w:val="20"/>
          </w:rPr>
          <w:t>a</w:t>
        </w:r>
      </w:ins>
      <w:ins w:id="78" w:author="ERCOT" w:date="2021-04-07T15:39:00Z">
        <w:r w:rsidRPr="00C33924">
          <w:rPr>
            <w:iCs/>
            <w:szCs w:val="20"/>
          </w:rPr>
          <w:t xml:space="preserve"> Forced Derate</w:t>
        </w:r>
      </w:ins>
      <w:ins w:id="79" w:author="ERCOT 02XX22" w:date="2022-02-10T13:54:00Z">
        <w:r w:rsidR="00EA0327" w:rsidRPr="00C33924">
          <w:rPr>
            <w:iCs/>
            <w:szCs w:val="20"/>
          </w:rPr>
          <w:t xml:space="preserve"> that is</w:t>
        </w:r>
      </w:ins>
      <w:r w:rsidR="00715EB3" w:rsidRPr="00C33924">
        <w:rPr>
          <w:iCs/>
          <w:szCs w:val="20"/>
        </w:rPr>
        <w:t xml:space="preserve"> </w:t>
      </w:r>
      <w:commentRangeStart w:id="80"/>
      <w:ins w:id="81" w:author="ERCOT 02XX22" w:date="2022-01-18T16:52:00Z">
        <w:r w:rsidR="00715EB3" w:rsidRPr="00C33924">
          <w:t>greater than ten MW unless the Forced Derate is less than 2% of the Seasonal net max sustainable rating of the Resource and the expected or actual duration is less than 30 minutes</w:t>
        </w:r>
      </w:ins>
      <w:ins w:id="82" w:author="ERCOT" w:date="2021-04-07T15:39:00Z">
        <w:r w:rsidRPr="00C33924">
          <w:rPr>
            <w:iCs/>
            <w:szCs w:val="20"/>
          </w:rPr>
          <w:t>.</w:t>
        </w:r>
      </w:ins>
      <w:commentRangeEnd w:id="80"/>
      <w:r w:rsidR="00715EB3" w:rsidRPr="00C33924">
        <w:rPr>
          <w:rStyle w:val="CommentReference"/>
        </w:rPr>
        <w:commentReference w:id="80"/>
      </w:r>
    </w:p>
    <w:p w14:paraId="7AA5F2C3" w14:textId="77777777" w:rsidR="00E70551" w:rsidRPr="00C33924" w:rsidRDefault="00E70551" w:rsidP="00E70551">
      <w:pPr>
        <w:spacing w:after="240"/>
        <w:ind w:left="720" w:hanging="720"/>
        <w:rPr>
          <w:ins w:id="83" w:author="ERCOT 02XX22" w:date="2022-01-24T11:01:00Z"/>
          <w:iCs/>
          <w:szCs w:val="20"/>
        </w:rPr>
      </w:pPr>
      <w:ins w:id="84" w:author="ERCOT" w:date="2021-04-07T15:39:00Z">
        <w:r w:rsidRPr="00C33924">
          <w:rPr>
            <w:szCs w:val="20"/>
          </w:rPr>
          <w:t>(3)</w:t>
        </w:r>
        <w:r w:rsidRPr="00C33924">
          <w:rPr>
            <w:szCs w:val="20"/>
          </w:rPr>
          <w:tab/>
          <w:t xml:space="preserve">The </w:t>
        </w:r>
      </w:ins>
      <w:ins w:id="85" w:author="ERCOT" w:date="2021-06-29T14:58:00Z">
        <w:r w:rsidRPr="00C33924">
          <w:rPr>
            <w:szCs w:val="20"/>
          </w:rPr>
          <w:t>QSE</w:t>
        </w:r>
      </w:ins>
      <w:ins w:id="86" w:author="ERCOT" w:date="2021-04-07T15:39:00Z">
        <w:r w:rsidRPr="00C33924">
          <w:rPr>
            <w:szCs w:val="20"/>
          </w:rPr>
          <w:t xml:space="preserve"> must update the COP as soon as practicable but no longer than </w:t>
        </w:r>
        <w:del w:id="87" w:author="Joint Commenters 091521" w:date="2021-09-15T10:51:00Z">
          <w:r w:rsidRPr="00C33924" w:rsidDel="003B11E6">
            <w:rPr>
              <w:szCs w:val="20"/>
            </w:rPr>
            <w:delText>30</w:delText>
          </w:r>
        </w:del>
      </w:ins>
      <w:ins w:id="88" w:author="Joint Commenters 091521" w:date="2021-09-15T10:51:00Z">
        <w:del w:id="89" w:author="ERCOT 02XX22" w:date="2022-01-24T11:02:00Z">
          <w:r w:rsidRPr="00C33924" w:rsidDel="00B87541">
            <w:rPr>
              <w:szCs w:val="20"/>
            </w:rPr>
            <w:delText>60</w:delText>
          </w:r>
        </w:del>
      </w:ins>
      <w:ins w:id="90" w:author="ERCOT 02XX22" w:date="2022-01-24T11:02:00Z">
        <w:r w:rsidR="00B87541" w:rsidRPr="00C33924">
          <w:rPr>
            <w:szCs w:val="20"/>
          </w:rPr>
          <w:t>30</w:t>
        </w:r>
      </w:ins>
      <w:ins w:id="91" w:author="ERCOT" w:date="2021-04-07T15:39:00Z">
        <w:r w:rsidRPr="00C33924">
          <w:rPr>
            <w:szCs w:val="20"/>
          </w:rPr>
          <w:t xml:space="preserve"> minutes</w:t>
        </w:r>
        <w:r w:rsidRPr="00C33924">
          <w:rPr>
            <w:iCs/>
            <w:szCs w:val="20"/>
          </w:rPr>
          <w:t xml:space="preserve"> after</w:t>
        </w:r>
      </w:ins>
      <w:ins w:id="92" w:author="ERCOT" w:date="2021-06-30T14:41:00Z">
        <w:r w:rsidRPr="00C33924">
          <w:rPr>
            <w:iCs/>
            <w:szCs w:val="20"/>
          </w:rPr>
          <w:t xml:space="preserve"> the beginning</w:t>
        </w:r>
      </w:ins>
      <w:ins w:id="93" w:author="ERCOT" w:date="2021-04-07T15:39:00Z">
        <w:r w:rsidRPr="00C33924">
          <w:rPr>
            <w:iCs/>
            <w:szCs w:val="20"/>
          </w:rPr>
          <w:t xml:space="preserve"> </w:t>
        </w:r>
      </w:ins>
      <w:ins w:id="94" w:author="ERCOT" w:date="2021-06-30T15:05:00Z">
        <w:r w:rsidRPr="00C33924">
          <w:rPr>
            <w:iCs/>
            <w:szCs w:val="20"/>
          </w:rPr>
          <w:t xml:space="preserve">of </w:t>
        </w:r>
      </w:ins>
      <w:ins w:id="95" w:author="ERCOT 02XX22" w:date="2022-02-10T13:54:00Z">
        <w:r w:rsidR="00EA0327" w:rsidRPr="00C33924">
          <w:rPr>
            <w:iCs/>
            <w:szCs w:val="20"/>
          </w:rPr>
          <w:t>a</w:t>
        </w:r>
      </w:ins>
      <w:ins w:id="96" w:author="ERCOT" w:date="2021-04-07T15:39:00Z">
        <w:del w:id="97" w:author="ERCOT 02XX22" w:date="2022-02-10T13:54:00Z">
          <w:r w:rsidRPr="00C33924" w:rsidDel="00EA0327">
            <w:rPr>
              <w:iCs/>
              <w:szCs w:val="20"/>
            </w:rPr>
            <w:delText>the</w:delText>
          </w:r>
        </w:del>
        <w:r w:rsidRPr="00C33924">
          <w:rPr>
            <w:iCs/>
            <w:szCs w:val="20"/>
          </w:rPr>
          <w:t xml:space="preserve"> Forced Derate</w:t>
        </w:r>
      </w:ins>
      <w:ins w:id="98" w:author="ERCOT 02XX22" w:date="2022-01-24T11:01:00Z">
        <w:r w:rsidR="00B87541" w:rsidRPr="00C33924">
          <w:rPr>
            <w:iCs/>
            <w:szCs w:val="20"/>
          </w:rPr>
          <w:t xml:space="preserve"> </w:t>
        </w:r>
      </w:ins>
      <w:ins w:id="99" w:author="ERCOT 02XX22" w:date="2022-02-10T13:54:00Z">
        <w:r w:rsidR="00EA0327" w:rsidRPr="00C33924">
          <w:rPr>
            <w:iCs/>
            <w:szCs w:val="20"/>
          </w:rPr>
          <w:t xml:space="preserve">that is </w:t>
        </w:r>
      </w:ins>
      <w:ins w:id="100" w:author="ERCOT 02XX22" w:date="2022-01-24T11:01:00Z">
        <w:r w:rsidR="00B87541" w:rsidRPr="00C33924">
          <w:t xml:space="preserve">greater than </w:t>
        </w:r>
      </w:ins>
      <w:ins w:id="101" w:author="ERCOT 02XX22" w:date="2022-01-24T11:02:00Z">
        <w:r w:rsidR="00B87541" w:rsidRPr="00C33924">
          <w:t>100</w:t>
        </w:r>
      </w:ins>
      <w:ins w:id="102" w:author="ERCOT 02XX22" w:date="2022-01-24T11:01:00Z">
        <w:r w:rsidR="00B87541" w:rsidRPr="00C33924">
          <w:t xml:space="preserve"> MW and the expected duration is </w:t>
        </w:r>
      </w:ins>
      <w:ins w:id="103" w:author="ERCOT 02XX22" w:date="2022-01-24T11:05:00Z">
        <w:r w:rsidR="00B87541" w:rsidRPr="00C33924">
          <w:t>greater</w:t>
        </w:r>
      </w:ins>
      <w:ins w:id="104" w:author="ERCOT 02XX22" w:date="2022-01-24T11:01:00Z">
        <w:r w:rsidR="00B87541" w:rsidRPr="00C33924">
          <w:t xml:space="preserve"> than </w:t>
        </w:r>
      </w:ins>
      <w:ins w:id="105" w:author="ERCOT 02XX22" w:date="2022-01-24T11:04:00Z">
        <w:r w:rsidR="00B87541" w:rsidRPr="00C33924">
          <w:t>6</w:t>
        </w:r>
      </w:ins>
      <w:ins w:id="106" w:author="ERCOT 02XX22" w:date="2022-01-24T11:01:00Z">
        <w:r w:rsidR="00B87541" w:rsidRPr="00C33924">
          <w:t>0 minutes</w:t>
        </w:r>
      </w:ins>
      <w:ins w:id="107" w:author="ERCOT" w:date="2021-04-07T15:39:00Z">
        <w:r w:rsidRPr="00C33924">
          <w:rPr>
            <w:iCs/>
            <w:szCs w:val="20"/>
          </w:rPr>
          <w:t>.</w:t>
        </w:r>
      </w:ins>
    </w:p>
    <w:p w14:paraId="4B5F2DAE" w14:textId="77777777" w:rsidR="00B87541" w:rsidRPr="00C33924" w:rsidRDefault="00B87541" w:rsidP="00E7181E">
      <w:pPr>
        <w:spacing w:after="240"/>
        <w:ind w:left="720" w:hanging="720"/>
        <w:rPr>
          <w:ins w:id="108" w:author="ERCOT" w:date="2021-04-07T15:39:00Z"/>
          <w:szCs w:val="20"/>
        </w:rPr>
      </w:pPr>
      <w:ins w:id="109" w:author="ERCOT 02XX22" w:date="2022-01-24T11:01:00Z">
        <w:r w:rsidRPr="00C33924">
          <w:rPr>
            <w:szCs w:val="20"/>
          </w:rPr>
          <w:t>(</w:t>
        </w:r>
      </w:ins>
      <w:ins w:id="110" w:author="ERCOT 02XX22" w:date="2022-01-24T11:03:00Z">
        <w:r w:rsidRPr="00C33924">
          <w:rPr>
            <w:szCs w:val="20"/>
          </w:rPr>
          <w:t>4</w:t>
        </w:r>
      </w:ins>
      <w:ins w:id="111" w:author="ERCOT 02XX22" w:date="2022-01-24T11:01:00Z">
        <w:r w:rsidRPr="00C33924">
          <w:rPr>
            <w:szCs w:val="20"/>
          </w:rPr>
          <w:t>)</w:t>
        </w:r>
        <w:r w:rsidRPr="00C33924">
          <w:rPr>
            <w:szCs w:val="20"/>
          </w:rPr>
          <w:tab/>
          <w:t>The QSE must update the COP as soon as practicable but no longer than 60 minutes</w:t>
        </w:r>
        <w:r w:rsidRPr="00C33924">
          <w:rPr>
            <w:iCs/>
            <w:szCs w:val="20"/>
          </w:rPr>
          <w:t xml:space="preserve"> after the beginning of </w:t>
        </w:r>
      </w:ins>
      <w:ins w:id="112" w:author="ERCOT 02XX22" w:date="2022-02-10T13:54:00Z">
        <w:r w:rsidR="00EA0327" w:rsidRPr="00C33924">
          <w:rPr>
            <w:iCs/>
            <w:szCs w:val="20"/>
          </w:rPr>
          <w:t>a</w:t>
        </w:r>
      </w:ins>
      <w:ins w:id="113" w:author="ERCOT 02XX22" w:date="2022-01-24T11:01:00Z">
        <w:r w:rsidRPr="00C33924">
          <w:rPr>
            <w:iCs/>
            <w:szCs w:val="20"/>
          </w:rPr>
          <w:t xml:space="preserve"> Forced Derate </w:t>
        </w:r>
      </w:ins>
      <w:ins w:id="114" w:author="ERCOT 02XX22" w:date="2022-02-10T13:54:00Z">
        <w:r w:rsidR="00EA0327" w:rsidRPr="00C33924">
          <w:rPr>
            <w:iCs/>
            <w:szCs w:val="20"/>
          </w:rPr>
          <w:t xml:space="preserve">that is </w:t>
        </w:r>
      </w:ins>
      <w:ins w:id="115" w:author="ERCOT 02XX22" w:date="2022-01-24T11:01:00Z">
        <w:r w:rsidRPr="00C33924">
          <w:t xml:space="preserve">greater than ten MW </w:t>
        </w:r>
      </w:ins>
      <w:ins w:id="116" w:author="ERCOT 02XX22" w:date="2022-01-24T15:12:00Z">
        <w:r w:rsidR="0028621B" w:rsidRPr="00C33924">
          <w:t xml:space="preserve">and less than 100 MW, </w:t>
        </w:r>
      </w:ins>
      <w:ins w:id="117" w:author="ERCOT 02XX22" w:date="2022-01-24T11:01:00Z">
        <w:r w:rsidRPr="00C33924">
          <w:t>unless the Forced Derate is less than 2% of the Seasonal net max sustainable rating of the Resource</w:t>
        </w:r>
      </w:ins>
      <w:ins w:id="118" w:author="ERCOT 02XX22" w:date="2022-02-10T13:54:00Z">
        <w:r w:rsidR="00EA0327" w:rsidRPr="00C33924">
          <w:t>,</w:t>
        </w:r>
      </w:ins>
      <w:ins w:id="119" w:author="ERCOT 02XX22" w:date="2022-01-24T11:01:00Z">
        <w:r w:rsidRPr="00C33924">
          <w:t xml:space="preserve"> and the expected duration is </w:t>
        </w:r>
      </w:ins>
      <w:ins w:id="120" w:author="ERCOT 02XX22" w:date="2022-01-24T11:05:00Z">
        <w:r w:rsidRPr="00C33924">
          <w:t>greater</w:t>
        </w:r>
      </w:ins>
      <w:ins w:id="121" w:author="ERCOT 02XX22" w:date="2022-01-24T11:01:00Z">
        <w:r w:rsidRPr="00C33924">
          <w:t xml:space="preserve"> than </w:t>
        </w:r>
      </w:ins>
      <w:ins w:id="122" w:author="ERCOT 02XX22" w:date="2022-01-24T11:04:00Z">
        <w:r w:rsidRPr="00C33924">
          <w:t>6</w:t>
        </w:r>
      </w:ins>
      <w:ins w:id="123" w:author="ERCOT 02XX22" w:date="2022-01-24T11:01:00Z">
        <w:r w:rsidRPr="00C33924">
          <w:t>0 minutes</w:t>
        </w:r>
        <w:r w:rsidRPr="00C33924">
          <w:rPr>
            <w:iCs/>
            <w:szCs w:val="20"/>
          </w:rPr>
          <w:t>.</w:t>
        </w:r>
      </w:ins>
    </w:p>
    <w:p w14:paraId="1D685C62" w14:textId="77777777" w:rsidR="00E70551" w:rsidRPr="00C33924" w:rsidRDefault="00E70551" w:rsidP="00E70551">
      <w:pPr>
        <w:keepNext/>
        <w:tabs>
          <w:tab w:val="left" w:pos="900"/>
        </w:tabs>
        <w:spacing w:before="480" w:after="240"/>
        <w:ind w:left="900" w:hanging="900"/>
        <w:outlineLvl w:val="1"/>
        <w:rPr>
          <w:b/>
          <w:szCs w:val="20"/>
        </w:rPr>
      </w:pPr>
      <w:r w:rsidRPr="00C33924">
        <w:rPr>
          <w:b/>
          <w:szCs w:val="20"/>
        </w:rPr>
        <w:t>3.9</w:t>
      </w:r>
      <w:r w:rsidRPr="00C33924">
        <w:rPr>
          <w:b/>
          <w:szCs w:val="20"/>
        </w:rPr>
        <w:tab/>
        <w:t>Current Operating Plan (COP)</w:t>
      </w:r>
      <w:bookmarkEnd w:id="15"/>
      <w:r w:rsidRPr="00C33924">
        <w:rPr>
          <w:b/>
          <w:szCs w:val="20"/>
        </w:rPr>
        <w:t xml:space="preserve"> </w:t>
      </w:r>
    </w:p>
    <w:p w14:paraId="47ACCBDB" w14:textId="77777777" w:rsidR="00E70551" w:rsidRPr="00C33924" w:rsidRDefault="00E70551" w:rsidP="00E70551">
      <w:pPr>
        <w:spacing w:after="240"/>
        <w:ind w:left="720" w:hanging="720"/>
        <w:rPr>
          <w:iCs/>
          <w:szCs w:val="20"/>
        </w:rPr>
      </w:pPr>
      <w:r w:rsidRPr="00C33924">
        <w:rPr>
          <w:iCs/>
          <w:szCs w:val="20"/>
        </w:rPr>
        <w:t>(1)</w:t>
      </w:r>
      <w:r w:rsidRPr="00C33924">
        <w:rPr>
          <w:iCs/>
          <w:szCs w:val="20"/>
        </w:rPr>
        <w:tab/>
        <w:t xml:space="preserve">Each Qualified Scheduling Entity (QSE) that represents a Resource must submit a Current Operating Plan (COP) under this Section. </w:t>
      </w:r>
    </w:p>
    <w:p w14:paraId="4B156980" w14:textId="77777777" w:rsidR="00E70551" w:rsidRPr="00C33924" w:rsidRDefault="00E70551" w:rsidP="00E70551">
      <w:pPr>
        <w:spacing w:after="240"/>
        <w:ind w:left="720" w:hanging="720"/>
        <w:rPr>
          <w:iCs/>
          <w:szCs w:val="20"/>
        </w:rPr>
      </w:pPr>
      <w:r w:rsidRPr="00C33924">
        <w:rPr>
          <w:iCs/>
          <w:szCs w:val="20"/>
        </w:rPr>
        <w:t>(2)</w:t>
      </w:r>
      <w:r w:rsidRPr="00C33924">
        <w:rPr>
          <w:iCs/>
          <w:szCs w:val="20"/>
        </w:rP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5B363D28" w14:textId="77777777" w:rsidTr="00CC4AA1">
        <w:tc>
          <w:tcPr>
            <w:tcW w:w="9332" w:type="dxa"/>
            <w:tcBorders>
              <w:top w:val="single" w:sz="4" w:space="0" w:color="auto"/>
              <w:left w:val="single" w:sz="4" w:space="0" w:color="auto"/>
              <w:bottom w:val="single" w:sz="4" w:space="0" w:color="auto"/>
              <w:right w:val="single" w:sz="4" w:space="0" w:color="auto"/>
            </w:tcBorders>
            <w:shd w:val="clear" w:color="auto" w:fill="D9D9D9"/>
          </w:tcPr>
          <w:p w14:paraId="0F7D1E48" w14:textId="77777777" w:rsidR="00E70551" w:rsidRPr="00C33924" w:rsidRDefault="00E70551" w:rsidP="0056445C">
            <w:pPr>
              <w:spacing w:before="120" w:after="240"/>
              <w:rPr>
                <w:b/>
                <w:i/>
                <w:szCs w:val="20"/>
              </w:rPr>
            </w:pPr>
            <w:r w:rsidRPr="00C33924">
              <w:rPr>
                <w:b/>
                <w:i/>
                <w:szCs w:val="20"/>
              </w:rPr>
              <w:t>[NPRR1007:  Replace paragraph (2) above with the following upon system implementation of the Real-Time Co-Optimization (RTC) project:]</w:t>
            </w:r>
          </w:p>
          <w:p w14:paraId="4DFF6E45" w14:textId="77777777" w:rsidR="00E70551" w:rsidRPr="00C33924" w:rsidRDefault="00E70551" w:rsidP="0056445C">
            <w:pPr>
              <w:spacing w:after="240"/>
              <w:ind w:left="720" w:hanging="720"/>
              <w:rPr>
                <w:iCs/>
                <w:szCs w:val="20"/>
              </w:rPr>
            </w:pPr>
            <w:r w:rsidRPr="00C33924">
              <w:rPr>
                <w:iCs/>
                <w:szCs w:val="20"/>
              </w:rPr>
              <w:t>(2)</w:t>
            </w:r>
            <w:r w:rsidRPr="00C33924">
              <w:rPr>
                <w:iCs/>
                <w:szCs w:val="20"/>
              </w:rPr>
              <w:tab/>
              <w:t>ERCOT shall use the information provided in the COP to calculate operating limits and Ancillary Service capabilities for each Resource for the Reliability Unit Commitment (RUC) processes.</w:t>
            </w:r>
          </w:p>
        </w:tc>
      </w:tr>
    </w:tbl>
    <w:p w14:paraId="4AD51D8B" w14:textId="77777777" w:rsidR="00E70551" w:rsidRPr="00C33924" w:rsidRDefault="00E70551" w:rsidP="00E70551">
      <w:pPr>
        <w:spacing w:before="240" w:after="240"/>
        <w:ind w:left="720" w:hanging="720"/>
        <w:rPr>
          <w:iCs/>
          <w:szCs w:val="20"/>
        </w:rPr>
      </w:pPr>
      <w:r w:rsidRPr="00C33924">
        <w:rPr>
          <w:iCs/>
          <w:szCs w:val="20"/>
        </w:rPr>
        <w:t>(3)</w:t>
      </w:r>
      <w:r w:rsidRPr="00C33924">
        <w:rPr>
          <w:iCs/>
          <w:szCs w:val="20"/>
        </w:rPr>
        <w:tab/>
        <w:t xml:space="preserve">ERCOT shall monitor the accuracy of each QSE’s COP as outlined in Section 8, Performance Monitoring.  </w:t>
      </w:r>
    </w:p>
    <w:p w14:paraId="6CDB3A8E" w14:textId="77777777" w:rsidR="00E70551" w:rsidRPr="00C33924" w:rsidRDefault="00E70551" w:rsidP="00E70551">
      <w:pPr>
        <w:spacing w:after="240"/>
        <w:ind w:left="720" w:hanging="720"/>
        <w:rPr>
          <w:iCs/>
          <w:szCs w:val="20"/>
        </w:rPr>
      </w:pPr>
      <w:r w:rsidRPr="00C33924">
        <w:rPr>
          <w:iCs/>
          <w:szCs w:val="20"/>
        </w:rPr>
        <w:t>(4)</w:t>
      </w:r>
      <w:r w:rsidRPr="00C33924">
        <w:rPr>
          <w:iCs/>
          <w:szCs w:val="20"/>
        </w:rP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31624A5B" w14:textId="77777777" w:rsidR="00E70551" w:rsidRPr="00C33924" w:rsidRDefault="00E70551" w:rsidP="00E70551">
      <w:pPr>
        <w:spacing w:after="240"/>
        <w:ind w:left="720" w:hanging="720"/>
        <w:rPr>
          <w:iCs/>
          <w:szCs w:val="20"/>
        </w:rPr>
      </w:pPr>
      <w:r w:rsidRPr="00C33924">
        <w:rPr>
          <w:iCs/>
          <w:szCs w:val="20"/>
        </w:rPr>
        <w:t>(5)</w:t>
      </w:r>
      <w:r w:rsidRPr="00C33924">
        <w:rPr>
          <w:iCs/>
          <w:szCs w:val="20"/>
        </w:rPr>
        <w:tab/>
        <w:t xml:space="preserve">To reflect changes to a Resource’s capability, each QSE shall report by exception, changes to the COP for all hours after the Operating Period through the rest of the Operating Day.  </w:t>
      </w:r>
    </w:p>
    <w:p w14:paraId="22CB46C6" w14:textId="77777777" w:rsidR="00E70551" w:rsidRPr="00C33924" w:rsidRDefault="00E70551" w:rsidP="00E70551">
      <w:pPr>
        <w:spacing w:after="240"/>
        <w:ind w:left="720" w:hanging="720"/>
        <w:rPr>
          <w:iCs/>
          <w:szCs w:val="20"/>
        </w:rPr>
      </w:pPr>
      <w:r w:rsidRPr="00C33924">
        <w:rPr>
          <w:iCs/>
          <w:szCs w:val="20"/>
        </w:rPr>
        <w:lastRenderedPageBreak/>
        <w:t>(6)</w:t>
      </w:r>
      <w:r w:rsidRPr="00C33924">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6B66D8DE" w14:textId="591D957A" w:rsidR="00E70551" w:rsidRPr="00C33924" w:rsidRDefault="00E70551" w:rsidP="00E70551">
      <w:pPr>
        <w:spacing w:after="240"/>
        <w:ind w:left="720" w:hanging="720"/>
        <w:rPr>
          <w:iCs/>
          <w:szCs w:val="20"/>
        </w:rPr>
      </w:pPr>
      <w:r w:rsidRPr="00C33924">
        <w:rPr>
          <w:iCs/>
          <w:szCs w:val="20"/>
        </w:rPr>
        <w:t>(7)</w:t>
      </w:r>
      <w:r w:rsidRPr="00C33924">
        <w:rPr>
          <w:iCs/>
          <w:szCs w:val="20"/>
        </w:rPr>
        <w:tab/>
        <w:t xml:space="preserve">Each QSE, including QSEs representing Reliability Must-Run (RMR) Units, or Black Start Resources, shall submit a revised COP reflecting changes in Resource availability as soon as reasonably practicable, but in no event later than </w:t>
      </w:r>
      <w:del w:id="124" w:author="ERCOT" w:date="2021-04-07T16:22:00Z">
        <w:r w:rsidRPr="00C33924" w:rsidDel="00B70818">
          <w:rPr>
            <w:iCs/>
            <w:szCs w:val="20"/>
          </w:rPr>
          <w:delText xml:space="preserve">60 </w:delText>
        </w:r>
      </w:del>
      <w:ins w:id="125" w:author="ERCOT" w:date="2021-04-07T16:22:00Z">
        <w:del w:id="126" w:author="Joint Commenters 091521" w:date="2021-09-15T10:51:00Z">
          <w:r w:rsidRPr="00C33924" w:rsidDel="003B11E6">
            <w:rPr>
              <w:iCs/>
              <w:szCs w:val="20"/>
            </w:rPr>
            <w:delText>30</w:delText>
          </w:r>
        </w:del>
      </w:ins>
      <w:ins w:id="127" w:author="ERCOT 02XX22" w:date="2022-01-24T15:14:00Z">
        <w:r w:rsidR="0028621B" w:rsidRPr="00C33924">
          <w:rPr>
            <w:iCs/>
            <w:szCs w:val="20"/>
          </w:rPr>
          <w:t>30</w:t>
        </w:r>
      </w:ins>
      <w:ins w:id="128" w:author="Joint Commenters 091521" w:date="2021-09-15T10:51:00Z">
        <w:del w:id="129" w:author="ERCOT 02XX22" w:date="2022-01-24T15:14:00Z">
          <w:r w:rsidRPr="00C33924" w:rsidDel="0028621B">
            <w:rPr>
              <w:iCs/>
              <w:szCs w:val="20"/>
            </w:rPr>
            <w:delText>60</w:delText>
          </w:r>
        </w:del>
      </w:ins>
      <w:r w:rsidR="005551B7">
        <w:rPr>
          <w:iCs/>
          <w:szCs w:val="20"/>
        </w:rPr>
        <w:t xml:space="preserve"> </w:t>
      </w:r>
      <w:r w:rsidRPr="00C33924">
        <w:rPr>
          <w:iCs/>
          <w:szCs w:val="20"/>
        </w:rPr>
        <w:t>minutes after the event that caused the change.</w:t>
      </w:r>
    </w:p>
    <w:p w14:paraId="639AACAA" w14:textId="77777777" w:rsidR="00E70551" w:rsidRPr="00C33924" w:rsidRDefault="00E70551" w:rsidP="00E70551">
      <w:pPr>
        <w:spacing w:after="240"/>
        <w:ind w:left="720" w:hanging="720"/>
        <w:rPr>
          <w:iCs/>
          <w:szCs w:val="20"/>
        </w:rPr>
      </w:pPr>
      <w:r w:rsidRPr="00C33924">
        <w:rPr>
          <w:iCs/>
          <w:szCs w:val="20"/>
        </w:rPr>
        <w:t>(8)</w:t>
      </w:r>
      <w:r w:rsidRPr="00C33924">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3FDEE4E0" w14:textId="77777777" w:rsidR="00E70551" w:rsidRPr="00C33924" w:rsidRDefault="00E70551" w:rsidP="00E70551">
      <w:pPr>
        <w:keepNext/>
        <w:tabs>
          <w:tab w:val="left" w:pos="1080"/>
        </w:tabs>
        <w:spacing w:before="240" w:after="240"/>
        <w:ind w:left="1080" w:hanging="1080"/>
        <w:outlineLvl w:val="2"/>
        <w:rPr>
          <w:b/>
          <w:bCs/>
          <w:i/>
          <w:szCs w:val="20"/>
        </w:rPr>
      </w:pPr>
      <w:bookmarkStart w:id="130" w:name="_Toc400526142"/>
      <w:bookmarkStart w:id="131" w:name="_Toc405534460"/>
      <w:bookmarkStart w:id="132" w:name="_Toc406570473"/>
      <w:bookmarkStart w:id="133" w:name="_Toc410910625"/>
      <w:bookmarkStart w:id="134" w:name="_Toc411841053"/>
      <w:bookmarkStart w:id="135" w:name="_Toc422147015"/>
      <w:bookmarkStart w:id="136" w:name="_Toc433020611"/>
      <w:bookmarkStart w:id="137" w:name="_Toc437262052"/>
      <w:bookmarkStart w:id="138" w:name="_Toc478375227"/>
      <w:bookmarkStart w:id="139" w:name="_Toc65141400"/>
      <w:r w:rsidRPr="00C33924">
        <w:rPr>
          <w:b/>
          <w:bCs/>
          <w:i/>
          <w:szCs w:val="20"/>
        </w:rPr>
        <w:t>3.9.1</w:t>
      </w:r>
      <w:r w:rsidRPr="00C33924">
        <w:rPr>
          <w:b/>
          <w:bCs/>
          <w:i/>
          <w:szCs w:val="20"/>
        </w:rPr>
        <w:tab/>
        <w:t>Current Operating Plan (COP) Criteria</w:t>
      </w:r>
      <w:bookmarkEnd w:id="130"/>
      <w:bookmarkEnd w:id="131"/>
      <w:bookmarkEnd w:id="132"/>
      <w:bookmarkEnd w:id="133"/>
      <w:bookmarkEnd w:id="134"/>
      <w:bookmarkEnd w:id="135"/>
      <w:bookmarkEnd w:id="136"/>
      <w:bookmarkEnd w:id="137"/>
      <w:bookmarkEnd w:id="138"/>
      <w:bookmarkEnd w:id="139"/>
    </w:p>
    <w:p w14:paraId="64FF4D86" w14:textId="77777777" w:rsidR="00E70551" w:rsidRPr="00C33924" w:rsidRDefault="00E70551" w:rsidP="00E70551">
      <w:pPr>
        <w:spacing w:after="240"/>
        <w:ind w:left="720" w:hanging="720"/>
        <w:rPr>
          <w:iCs/>
          <w:szCs w:val="20"/>
        </w:rPr>
      </w:pPr>
      <w:r w:rsidRPr="00C33924">
        <w:rPr>
          <w:iCs/>
          <w:szCs w:val="20"/>
        </w:rPr>
        <w:t>(1)</w:t>
      </w:r>
      <w:r w:rsidRPr="00C33924">
        <w:rPr>
          <w:iCs/>
          <w:szCs w:val="20"/>
        </w:rPr>
        <w:tab/>
        <w:t>Each QSE that represents a Resource must submit a COP to ERCOT that reflects expected operating conditions for each Resource for each hour in the next seven Operating Days.</w:t>
      </w:r>
    </w:p>
    <w:p w14:paraId="314DF9F4" w14:textId="0EDA2B5F" w:rsidR="00E70551" w:rsidRPr="00C33924" w:rsidRDefault="00E70551" w:rsidP="00E70551">
      <w:pPr>
        <w:spacing w:after="240"/>
        <w:ind w:left="720" w:hanging="720"/>
        <w:rPr>
          <w:iCs/>
          <w:szCs w:val="20"/>
        </w:rPr>
      </w:pPr>
      <w:r w:rsidRPr="00C33924">
        <w:rPr>
          <w:iCs/>
          <w:szCs w:val="20"/>
        </w:rPr>
        <w:t>(2)</w:t>
      </w:r>
      <w:r w:rsidRPr="00C33924">
        <w:rPr>
          <w:iCs/>
          <w:szCs w:val="20"/>
        </w:rPr>
        <w:tab/>
        <w:t xml:space="preserve">Each QSE that represents a Resource shall update its COP reflecting changes in availability of any Resource as soon as reasonably practicable, but in no event later than </w:t>
      </w:r>
      <w:del w:id="140" w:author="ERCOT" w:date="2021-04-07T12:01:00Z">
        <w:r w:rsidRPr="00C33924" w:rsidDel="00663580">
          <w:rPr>
            <w:iCs/>
            <w:szCs w:val="20"/>
          </w:rPr>
          <w:delText xml:space="preserve">60 </w:delText>
        </w:r>
      </w:del>
      <w:ins w:id="141" w:author="ERCOT" w:date="2021-04-07T12:01:00Z">
        <w:del w:id="142" w:author="Joint Commenters 091521" w:date="2021-09-15T10:51:00Z">
          <w:r w:rsidRPr="00C33924" w:rsidDel="003B11E6">
            <w:rPr>
              <w:iCs/>
              <w:szCs w:val="20"/>
            </w:rPr>
            <w:delText>30</w:delText>
          </w:r>
        </w:del>
      </w:ins>
      <w:ins w:id="143" w:author="Joint Commenters 091521" w:date="2021-09-15T10:51:00Z">
        <w:del w:id="144" w:author="ERCOT 02XX22" w:date="2022-01-24T11:20:00Z">
          <w:r w:rsidRPr="00C33924" w:rsidDel="001517B4">
            <w:rPr>
              <w:iCs/>
              <w:szCs w:val="20"/>
            </w:rPr>
            <w:delText>60</w:delText>
          </w:r>
        </w:del>
      </w:ins>
      <w:ins w:id="145" w:author="ERCOT 02XX22" w:date="2022-01-24T11:20:00Z">
        <w:r w:rsidR="001517B4" w:rsidRPr="00C33924">
          <w:rPr>
            <w:iCs/>
            <w:szCs w:val="20"/>
          </w:rPr>
          <w:t>30</w:t>
        </w:r>
      </w:ins>
      <w:r w:rsidR="005551B7">
        <w:rPr>
          <w:iCs/>
          <w:szCs w:val="20"/>
        </w:rPr>
        <w:t xml:space="preserve"> </w:t>
      </w:r>
      <w:r w:rsidRPr="00C33924">
        <w:rPr>
          <w:iCs/>
          <w:szCs w:val="20"/>
        </w:rPr>
        <w:t xml:space="preserve">minutes after the event that caused the change. </w:t>
      </w:r>
    </w:p>
    <w:p w14:paraId="177ACB2D" w14:textId="77777777" w:rsidR="00E70551" w:rsidRPr="00C33924" w:rsidRDefault="00E70551" w:rsidP="00E70551">
      <w:pPr>
        <w:spacing w:after="240"/>
        <w:ind w:left="720" w:hanging="720"/>
        <w:rPr>
          <w:iCs/>
          <w:szCs w:val="20"/>
        </w:rPr>
      </w:pPr>
      <w:r w:rsidRPr="00C33924">
        <w:rPr>
          <w:iCs/>
          <w:szCs w:val="20"/>
        </w:rPr>
        <w:t>(3)</w:t>
      </w:r>
      <w:r w:rsidRPr="00C33924">
        <w:rPr>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42C3CA0E"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5CD14667" w14:textId="77777777" w:rsidR="00E70551" w:rsidRPr="00C33924" w:rsidRDefault="00E70551" w:rsidP="0056445C">
            <w:pPr>
              <w:spacing w:before="120" w:after="240"/>
              <w:rPr>
                <w:b/>
                <w:i/>
                <w:szCs w:val="20"/>
              </w:rPr>
            </w:pPr>
            <w:r w:rsidRPr="00C33924">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6386BB14" w14:textId="77777777" w:rsidR="00E70551" w:rsidRPr="00C33924" w:rsidRDefault="00E70551" w:rsidP="0056445C">
            <w:pPr>
              <w:spacing w:after="240"/>
              <w:ind w:left="720" w:hanging="720"/>
              <w:rPr>
                <w:iCs/>
                <w:szCs w:val="20"/>
              </w:rPr>
            </w:pPr>
            <w:r w:rsidRPr="00C33924">
              <w:rPr>
                <w:iCs/>
                <w:szCs w:val="20"/>
              </w:rPr>
              <w:t>(3)</w:t>
            </w:r>
            <w:r w:rsidRPr="00C33924">
              <w:rPr>
                <w:iCs/>
                <w:szCs w:val="20"/>
              </w:rPr>
              <w:tab/>
              <w:t>Each QSE that represents a Resource shall update its COP to reflect the ability of the Resource to provide each Ancillary Service by product and sub-type.</w:t>
            </w:r>
          </w:p>
        </w:tc>
      </w:tr>
    </w:tbl>
    <w:p w14:paraId="6C2B421E" w14:textId="77777777" w:rsidR="00E70551" w:rsidRPr="00C33924" w:rsidRDefault="00E70551" w:rsidP="00E70551">
      <w:pPr>
        <w:spacing w:before="240" w:after="240"/>
        <w:ind w:left="720" w:hanging="720"/>
        <w:rPr>
          <w:iCs/>
          <w:szCs w:val="20"/>
        </w:rPr>
      </w:pPr>
      <w:r w:rsidRPr="00C33924">
        <w:rPr>
          <w:iCs/>
          <w:szCs w:val="20"/>
        </w:rPr>
        <w:t>(4)</w:t>
      </w:r>
      <w:r w:rsidRPr="00C33924">
        <w:rPr>
          <w:iCs/>
          <w:szCs w:val="20"/>
        </w:rPr>
        <w:tab/>
      </w:r>
      <w:r w:rsidRPr="00C33924">
        <w:rPr>
          <w:szCs w:val="20"/>
        </w:rPr>
        <w:t xml:space="preserve">Load Resource COP values may be adjusted to reflect Distribution Losses in accordance with Section 8.1.1.2, </w:t>
      </w:r>
      <w:r w:rsidRPr="00C33924">
        <w:rPr>
          <w:iCs/>
          <w:szCs w:val="20"/>
        </w:rPr>
        <w:t>General Capacity Testing Requirements.</w:t>
      </w:r>
    </w:p>
    <w:p w14:paraId="52945A3B" w14:textId="77777777" w:rsidR="00E70551" w:rsidRPr="00C33924" w:rsidRDefault="00E70551" w:rsidP="00E70551">
      <w:pPr>
        <w:spacing w:after="240"/>
        <w:ind w:left="720" w:hanging="720"/>
        <w:rPr>
          <w:iCs/>
          <w:szCs w:val="20"/>
        </w:rPr>
      </w:pPr>
      <w:r w:rsidRPr="00C33924">
        <w:rPr>
          <w:iCs/>
          <w:szCs w:val="20"/>
        </w:rPr>
        <w:t>(5)</w:t>
      </w:r>
      <w:r w:rsidRPr="00C33924">
        <w:rPr>
          <w:iCs/>
          <w:szCs w:val="20"/>
        </w:rPr>
        <w:tab/>
        <w:t>A COP must include the following for each Resource represented by the QSE:</w:t>
      </w:r>
    </w:p>
    <w:p w14:paraId="2056617A" w14:textId="77777777" w:rsidR="00E70551" w:rsidRPr="00C33924" w:rsidRDefault="00E70551" w:rsidP="00E70551">
      <w:pPr>
        <w:spacing w:after="240"/>
        <w:ind w:left="1440" w:hanging="720"/>
        <w:rPr>
          <w:szCs w:val="20"/>
        </w:rPr>
      </w:pPr>
      <w:r w:rsidRPr="00C33924">
        <w:rPr>
          <w:szCs w:val="20"/>
        </w:rPr>
        <w:t>(a)</w:t>
      </w:r>
      <w:r w:rsidRPr="00C33924">
        <w:rPr>
          <w:szCs w:val="20"/>
        </w:rPr>
        <w:tab/>
        <w:t>The name of the Resource;</w:t>
      </w:r>
    </w:p>
    <w:p w14:paraId="2CE64935" w14:textId="77777777" w:rsidR="00E70551" w:rsidRPr="00C33924" w:rsidRDefault="00E70551" w:rsidP="00E70551">
      <w:pPr>
        <w:spacing w:after="240"/>
        <w:ind w:left="1440" w:hanging="720"/>
        <w:rPr>
          <w:szCs w:val="20"/>
        </w:rPr>
      </w:pPr>
      <w:r w:rsidRPr="00C33924">
        <w:rPr>
          <w:szCs w:val="20"/>
        </w:rPr>
        <w:t>(b)</w:t>
      </w:r>
      <w:r w:rsidRPr="00C33924">
        <w:rPr>
          <w:szCs w:val="20"/>
        </w:rPr>
        <w:tab/>
        <w:t>The expected Resource Status:</w:t>
      </w:r>
    </w:p>
    <w:p w14:paraId="19933F76" w14:textId="77777777" w:rsidR="00E70551" w:rsidRPr="00C33924" w:rsidRDefault="00E70551" w:rsidP="00E70551">
      <w:pPr>
        <w:spacing w:after="240"/>
        <w:ind w:left="2160" w:hanging="720"/>
        <w:rPr>
          <w:szCs w:val="20"/>
        </w:rPr>
      </w:pPr>
      <w:r w:rsidRPr="00C33924">
        <w:rPr>
          <w:szCs w:val="20"/>
        </w:rPr>
        <w:t>(i)</w:t>
      </w:r>
      <w:r w:rsidRPr="00C33924">
        <w:rPr>
          <w:szCs w:val="20"/>
        </w:rPr>
        <w:tab/>
        <w:t xml:space="preserve">Select one of the following for Generation Resources synchronized to the ERCOT System that best describes the Resource’s status.  Unless </w:t>
      </w:r>
      <w:r w:rsidRPr="00C33924">
        <w:rPr>
          <w:szCs w:val="20"/>
        </w:rPr>
        <w:lastRenderedPageBreak/>
        <w:t>otherwise provided below, these Resource Statuses are to be used for COP and/or Real-Time telemetry purposes, as appropriate.</w:t>
      </w:r>
    </w:p>
    <w:p w14:paraId="40F6571A" w14:textId="77777777" w:rsidR="00E70551" w:rsidRPr="00C33924" w:rsidRDefault="00E70551" w:rsidP="00E70551">
      <w:pPr>
        <w:spacing w:after="240"/>
        <w:ind w:left="2880" w:hanging="720"/>
        <w:rPr>
          <w:szCs w:val="20"/>
        </w:rPr>
      </w:pPr>
      <w:r w:rsidRPr="00C33924">
        <w:rPr>
          <w:szCs w:val="20"/>
        </w:rPr>
        <w:t>(A)</w:t>
      </w:r>
      <w:r w:rsidRPr="00C33924">
        <w:rPr>
          <w:szCs w:val="20"/>
        </w:rPr>
        <w:tab/>
        <w:t>ONRUC – On-Line and the hour is a RUC-Committed Hour;</w:t>
      </w:r>
    </w:p>
    <w:p w14:paraId="457853FE" w14:textId="77777777" w:rsidR="00E70551" w:rsidRPr="00C33924" w:rsidRDefault="00E70551" w:rsidP="00E70551">
      <w:pPr>
        <w:spacing w:after="240"/>
        <w:ind w:left="2880" w:hanging="720"/>
        <w:rPr>
          <w:szCs w:val="20"/>
        </w:rPr>
      </w:pPr>
      <w:r w:rsidRPr="00C33924">
        <w:rPr>
          <w:szCs w:val="20"/>
        </w:rPr>
        <w:t>(B)</w:t>
      </w:r>
      <w:r w:rsidRPr="00C33924">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56579660"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343AFF0E" w14:textId="77777777" w:rsidR="00E70551" w:rsidRPr="00C33924" w:rsidRDefault="00E70551" w:rsidP="0056445C">
            <w:pPr>
              <w:spacing w:before="120" w:after="240"/>
              <w:rPr>
                <w:iCs/>
                <w:szCs w:val="20"/>
              </w:rPr>
            </w:pPr>
            <w:r w:rsidRPr="00C33924">
              <w:rPr>
                <w:b/>
                <w:i/>
                <w:szCs w:val="20"/>
              </w:rPr>
              <w:t>[NPRR1007, NPRR1014, and NPRR1029:  Delete item (B) above upon system implementation of the Real-Time Co-Optimization (RTC) project for NPRR1007; or upon system implementation for NPRR1014 or NPRR1029; and renumber accordingly.]</w:t>
            </w:r>
          </w:p>
        </w:tc>
      </w:tr>
    </w:tbl>
    <w:p w14:paraId="7930B5FE" w14:textId="77777777" w:rsidR="00E70551" w:rsidRPr="00C33924" w:rsidRDefault="00E70551" w:rsidP="00E70551">
      <w:pPr>
        <w:spacing w:before="240" w:after="240"/>
        <w:ind w:left="2880" w:hanging="720"/>
        <w:rPr>
          <w:szCs w:val="20"/>
        </w:rPr>
      </w:pPr>
      <w:r w:rsidRPr="00C33924">
        <w:rPr>
          <w:szCs w:val="20"/>
        </w:rPr>
        <w:t>(C)</w:t>
      </w:r>
      <w:r w:rsidRPr="00C33924">
        <w:rPr>
          <w:szCs w:val="20"/>
        </w:rPr>
        <w:tab/>
        <w:t>ON – On-Line Resource with Energy Offer Curve;</w:t>
      </w:r>
    </w:p>
    <w:p w14:paraId="5CC2B84C" w14:textId="77777777" w:rsidR="00E70551" w:rsidRPr="00C33924" w:rsidRDefault="00E70551" w:rsidP="00E70551">
      <w:pPr>
        <w:spacing w:after="240"/>
        <w:ind w:left="2880" w:hanging="720"/>
        <w:rPr>
          <w:szCs w:val="20"/>
        </w:rPr>
      </w:pPr>
      <w:r w:rsidRPr="00C33924">
        <w:rPr>
          <w:szCs w:val="20"/>
        </w:rPr>
        <w:t>(D)</w:t>
      </w:r>
      <w:r w:rsidRPr="00C33924">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0551" w:rsidRPr="00C33924" w14:paraId="6F0FFC45" w14:textId="77777777" w:rsidTr="0056445C">
        <w:tc>
          <w:tcPr>
            <w:tcW w:w="9350" w:type="dxa"/>
            <w:tcBorders>
              <w:top w:val="single" w:sz="4" w:space="0" w:color="auto"/>
              <w:left w:val="single" w:sz="4" w:space="0" w:color="auto"/>
              <w:bottom w:val="single" w:sz="4" w:space="0" w:color="auto"/>
              <w:right w:val="single" w:sz="4" w:space="0" w:color="auto"/>
            </w:tcBorders>
            <w:shd w:val="clear" w:color="auto" w:fill="D9D9D9"/>
          </w:tcPr>
          <w:p w14:paraId="35253286" w14:textId="77777777" w:rsidR="00E70551" w:rsidRPr="00C33924" w:rsidRDefault="00E70551" w:rsidP="0056445C">
            <w:pPr>
              <w:spacing w:before="120" w:after="240"/>
              <w:rPr>
                <w:b/>
                <w:i/>
                <w:szCs w:val="20"/>
              </w:rPr>
            </w:pPr>
            <w:r w:rsidRPr="00C33924">
              <w:rPr>
                <w:b/>
                <w:i/>
                <w:szCs w:val="20"/>
              </w:rPr>
              <w:t>[NPRR1000:  Delete item (D) above upon system implementation and renumber accordingly.]</w:t>
            </w:r>
          </w:p>
        </w:tc>
      </w:tr>
    </w:tbl>
    <w:p w14:paraId="534DC8BE" w14:textId="77777777" w:rsidR="00E70551" w:rsidRPr="00C33924" w:rsidRDefault="00E70551" w:rsidP="00E70551">
      <w:pPr>
        <w:spacing w:before="240" w:after="240"/>
        <w:ind w:left="2880" w:hanging="720"/>
        <w:rPr>
          <w:szCs w:val="20"/>
        </w:rPr>
      </w:pPr>
      <w:r w:rsidRPr="00C33924">
        <w:rPr>
          <w:szCs w:val="20"/>
        </w:rPr>
        <w:t>(E)</w:t>
      </w:r>
      <w:r w:rsidRPr="00C33924">
        <w:rPr>
          <w:szCs w:val="20"/>
        </w:rPr>
        <w:tab/>
        <w:t>ONOS – On-Line Resource with Output Schedule;</w:t>
      </w:r>
    </w:p>
    <w:p w14:paraId="6A1B0D98" w14:textId="77777777" w:rsidR="00E70551" w:rsidRPr="00C33924" w:rsidRDefault="00E70551" w:rsidP="00E70551">
      <w:pPr>
        <w:spacing w:after="240"/>
        <w:ind w:left="2880" w:hanging="720"/>
        <w:rPr>
          <w:szCs w:val="20"/>
        </w:rPr>
      </w:pPr>
      <w:r w:rsidRPr="00C33924">
        <w:rPr>
          <w:szCs w:val="20"/>
        </w:rPr>
        <w:t>(F)</w:t>
      </w:r>
      <w:r w:rsidRPr="00C33924">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3CDF160F"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2AE561A1" w14:textId="77777777" w:rsidR="00E70551" w:rsidRPr="00C33924" w:rsidRDefault="00E70551" w:rsidP="0056445C">
            <w:pPr>
              <w:spacing w:before="120" w:after="240"/>
              <w:rPr>
                <w:iCs/>
                <w:szCs w:val="20"/>
              </w:rPr>
            </w:pPr>
            <w:r w:rsidRPr="00C33924">
              <w:rPr>
                <w:b/>
                <w:i/>
                <w:szCs w:val="20"/>
              </w:rPr>
              <w:t>[NPRR1007, NPRR1014, and NPRR1029:  Delete item (F) above upon system implementation of the Real-Time Co-Optimization (RTC) project for NPRR1007; or upon system implementation for NPRR1014 or NPRR1029; and renumber accordingly.]</w:t>
            </w:r>
          </w:p>
        </w:tc>
      </w:tr>
    </w:tbl>
    <w:p w14:paraId="555E1C9B" w14:textId="77777777" w:rsidR="00E70551" w:rsidRPr="00C33924" w:rsidRDefault="00E70551" w:rsidP="00E70551">
      <w:pPr>
        <w:spacing w:before="240" w:after="240"/>
        <w:ind w:left="2880" w:hanging="720"/>
        <w:rPr>
          <w:szCs w:val="20"/>
        </w:rPr>
      </w:pPr>
      <w:r w:rsidRPr="00C33924">
        <w:rPr>
          <w:szCs w:val="20"/>
        </w:rPr>
        <w:t>(G)</w:t>
      </w:r>
      <w:r w:rsidRPr="00C33924">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0551" w:rsidRPr="00C33924" w14:paraId="3BA3D637" w14:textId="77777777" w:rsidTr="0056445C">
        <w:tc>
          <w:tcPr>
            <w:tcW w:w="9350" w:type="dxa"/>
            <w:tcBorders>
              <w:top w:val="single" w:sz="4" w:space="0" w:color="auto"/>
              <w:left w:val="single" w:sz="4" w:space="0" w:color="auto"/>
              <w:bottom w:val="single" w:sz="4" w:space="0" w:color="auto"/>
              <w:right w:val="single" w:sz="4" w:space="0" w:color="auto"/>
            </w:tcBorders>
            <w:shd w:val="clear" w:color="auto" w:fill="D9D9D9"/>
          </w:tcPr>
          <w:p w14:paraId="167C5A60" w14:textId="77777777" w:rsidR="00E70551" w:rsidRPr="00C33924" w:rsidRDefault="00E70551" w:rsidP="0056445C">
            <w:pPr>
              <w:spacing w:before="120" w:after="240"/>
              <w:rPr>
                <w:b/>
                <w:i/>
                <w:szCs w:val="20"/>
              </w:rPr>
            </w:pPr>
            <w:r w:rsidRPr="00C33924">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175DBE72" w14:textId="77777777" w:rsidR="00E70551" w:rsidRPr="00C33924" w:rsidRDefault="00E70551" w:rsidP="00E70551">
      <w:pPr>
        <w:spacing w:before="240" w:after="240"/>
        <w:ind w:left="2880" w:hanging="720"/>
        <w:rPr>
          <w:szCs w:val="20"/>
        </w:rPr>
      </w:pPr>
      <w:r w:rsidRPr="00C33924">
        <w:rPr>
          <w:szCs w:val="20"/>
        </w:rPr>
        <w:t>(H)</w:t>
      </w:r>
      <w:r w:rsidRPr="00C33924">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313A6ADF"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025FD351" w14:textId="77777777" w:rsidR="00E70551" w:rsidRPr="00C33924" w:rsidRDefault="00E70551" w:rsidP="0056445C">
            <w:pPr>
              <w:spacing w:before="120" w:after="240"/>
              <w:rPr>
                <w:iCs/>
                <w:szCs w:val="20"/>
              </w:rPr>
            </w:pPr>
            <w:r w:rsidRPr="00C33924">
              <w:rPr>
                <w:b/>
                <w:i/>
                <w:szCs w:val="20"/>
              </w:rPr>
              <w:t xml:space="preserve">[NPRR1007, NPRR1014, and NPRR1029:  Delete item (H) above upon system implementation of the Real-Time Co-Optimization (RTC) project for NPRR1007; or upon </w:t>
            </w:r>
            <w:r w:rsidRPr="00C33924">
              <w:rPr>
                <w:b/>
                <w:i/>
                <w:szCs w:val="20"/>
              </w:rPr>
              <w:lastRenderedPageBreak/>
              <w:t>system implementation for NPRR1014 and NPRR1029; and renumber accordingly.]</w:t>
            </w:r>
          </w:p>
        </w:tc>
      </w:tr>
    </w:tbl>
    <w:p w14:paraId="2922B971" w14:textId="77777777" w:rsidR="00E70551" w:rsidRPr="00C33924" w:rsidRDefault="00E70551" w:rsidP="00E70551">
      <w:pPr>
        <w:spacing w:before="240" w:after="240"/>
        <w:ind w:left="2880" w:hanging="720"/>
        <w:rPr>
          <w:szCs w:val="20"/>
        </w:rPr>
      </w:pPr>
      <w:r w:rsidRPr="00C33924">
        <w:rPr>
          <w:szCs w:val="20"/>
        </w:rPr>
        <w:lastRenderedPageBreak/>
        <w:t>(I)</w:t>
      </w:r>
      <w:r w:rsidRPr="00C33924">
        <w:rPr>
          <w:szCs w:val="20"/>
        </w:rPr>
        <w:tab/>
        <w:t>ONTEST – On-Line blocked from Security-Constrained Economic Dispatch (SCED) for operations testing (while ONTEST, a Generation Resource may be shown on Outage in the Outage Scheduler);</w:t>
      </w:r>
    </w:p>
    <w:p w14:paraId="3430F905" w14:textId="77777777" w:rsidR="00E70551" w:rsidRPr="00C33924" w:rsidRDefault="00E70551" w:rsidP="00E70551">
      <w:pPr>
        <w:spacing w:after="240"/>
        <w:ind w:left="2880" w:hanging="720"/>
        <w:rPr>
          <w:szCs w:val="20"/>
        </w:rPr>
      </w:pPr>
      <w:r w:rsidRPr="00C33924">
        <w:rPr>
          <w:szCs w:val="20"/>
        </w:rPr>
        <w:t>(J)</w:t>
      </w:r>
      <w:r w:rsidRPr="00C33924">
        <w:rPr>
          <w:szCs w:val="20"/>
        </w:rPr>
        <w:tab/>
        <w:t>ONEMR – On-Line EMR (available for commitment or dispatch only for ERCOT-declared Emergency Conditions; the QSE may appropriately set LSL and High Sustained Limit (HSL) to reflect operating limits);</w:t>
      </w:r>
    </w:p>
    <w:p w14:paraId="55CE0DE8" w14:textId="77777777" w:rsidR="00E70551" w:rsidRPr="00C33924" w:rsidRDefault="00E70551" w:rsidP="00E70551">
      <w:pPr>
        <w:spacing w:after="240"/>
        <w:ind w:left="2880" w:hanging="720"/>
        <w:rPr>
          <w:szCs w:val="20"/>
        </w:rPr>
      </w:pPr>
      <w:r w:rsidRPr="00C33924">
        <w:rPr>
          <w:szCs w:val="20"/>
        </w:rPr>
        <w:t>(K)</w:t>
      </w:r>
      <w:r w:rsidRPr="00C33924">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0551" w:rsidRPr="00C33924" w14:paraId="3E07F3E0" w14:textId="77777777" w:rsidTr="0056445C">
        <w:tc>
          <w:tcPr>
            <w:tcW w:w="9350" w:type="dxa"/>
            <w:tcBorders>
              <w:top w:val="single" w:sz="4" w:space="0" w:color="auto"/>
              <w:left w:val="single" w:sz="4" w:space="0" w:color="auto"/>
              <w:bottom w:val="single" w:sz="4" w:space="0" w:color="auto"/>
              <w:right w:val="single" w:sz="4" w:space="0" w:color="auto"/>
            </w:tcBorders>
            <w:shd w:val="clear" w:color="auto" w:fill="D9D9D9"/>
          </w:tcPr>
          <w:p w14:paraId="5CF855FF" w14:textId="77777777" w:rsidR="00E70551" w:rsidRPr="00C33924" w:rsidRDefault="00E70551" w:rsidP="0056445C">
            <w:pPr>
              <w:spacing w:before="120" w:after="240"/>
              <w:rPr>
                <w:b/>
                <w:i/>
                <w:szCs w:val="20"/>
              </w:rPr>
            </w:pPr>
            <w:r w:rsidRPr="00C33924">
              <w:rPr>
                <w:b/>
                <w:i/>
                <w:szCs w:val="20"/>
              </w:rPr>
              <w:t>[NPRR1007, NPRR1014, and NPRR1029:  Delete item (K) above upon system implementation of the Real-Time Co-Optimization (RTC) project for NPRR1007; or upon system implementation for NPRR1014 or NPRR1029; and renumber accordingly.]</w:t>
            </w:r>
          </w:p>
        </w:tc>
      </w:tr>
    </w:tbl>
    <w:p w14:paraId="5223A2DA" w14:textId="77777777" w:rsidR="00E70551" w:rsidRPr="00C33924" w:rsidRDefault="00E70551" w:rsidP="00E70551">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0551" w:rsidRPr="00C33924" w14:paraId="2753751C" w14:textId="77777777" w:rsidTr="0056445C">
        <w:tc>
          <w:tcPr>
            <w:tcW w:w="9350" w:type="dxa"/>
            <w:tcBorders>
              <w:top w:val="single" w:sz="4" w:space="0" w:color="auto"/>
              <w:left w:val="single" w:sz="4" w:space="0" w:color="auto"/>
              <w:bottom w:val="single" w:sz="4" w:space="0" w:color="auto"/>
              <w:right w:val="single" w:sz="4" w:space="0" w:color="auto"/>
            </w:tcBorders>
            <w:shd w:val="clear" w:color="auto" w:fill="D9D9D9"/>
          </w:tcPr>
          <w:p w14:paraId="3C2B742A" w14:textId="77777777" w:rsidR="00E70551" w:rsidRPr="00C33924" w:rsidRDefault="00E70551" w:rsidP="0056445C">
            <w:pPr>
              <w:spacing w:before="120" w:after="240"/>
              <w:rPr>
                <w:b/>
                <w:i/>
                <w:szCs w:val="20"/>
              </w:rPr>
            </w:pPr>
            <w:r w:rsidRPr="00C33924">
              <w:rPr>
                <w:b/>
                <w:i/>
                <w:szCs w:val="20"/>
              </w:rPr>
              <w:t>[NPRR863:  Insert paragraph (L) below upon system implementation and renumber accordingly:]</w:t>
            </w:r>
          </w:p>
          <w:p w14:paraId="6A144978" w14:textId="77777777" w:rsidR="00E70551" w:rsidRPr="00C33924" w:rsidRDefault="00E70551" w:rsidP="0056445C">
            <w:pPr>
              <w:spacing w:after="240"/>
              <w:ind w:left="2880" w:hanging="720"/>
              <w:rPr>
                <w:szCs w:val="20"/>
              </w:rPr>
            </w:pPr>
            <w:r w:rsidRPr="00C33924">
              <w:rPr>
                <w:szCs w:val="20"/>
              </w:rPr>
              <w:t>(L)</w:t>
            </w:r>
            <w:r w:rsidRPr="00C33924">
              <w:rPr>
                <w:szCs w:val="20"/>
              </w:rPr>
              <w:tab/>
              <w:t>ONECRS – On-Line as a synchronous condenser providing ERCOT Contingency Response Service (ECRS) but unavailable for Dispatch by SCED and available for commitment by RUC;</w:t>
            </w:r>
          </w:p>
        </w:tc>
      </w:tr>
    </w:tbl>
    <w:p w14:paraId="47C077F5" w14:textId="77777777" w:rsidR="00E70551" w:rsidRPr="00C33924" w:rsidRDefault="00E70551" w:rsidP="00E70551">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0D113FF5"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3DC6C21A" w14:textId="77777777" w:rsidR="00E70551" w:rsidRPr="00C33924" w:rsidRDefault="00E70551" w:rsidP="0056445C">
            <w:pPr>
              <w:spacing w:before="120" w:after="240"/>
              <w:rPr>
                <w:iCs/>
                <w:szCs w:val="20"/>
              </w:rPr>
            </w:pPr>
            <w:r w:rsidRPr="00C33924">
              <w:rPr>
                <w:b/>
                <w:i/>
                <w:szCs w:val="20"/>
              </w:rPr>
              <w:t>[NPRR1007, NPRR1014, and NPRR1029:  Delete item (L) above upon system implementation of the Real-Time Co-Optimization (RTC) project for NPRR1007; or upon system implementation for NPRR1014 or NPRR1029; and renumber accordingly.]</w:t>
            </w:r>
          </w:p>
        </w:tc>
      </w:tr>
    </w:tbl>
    <w:p w14:paraId="69CF4BAE" w14:textId="77777777" w:rsidR="00E70551" w:rsidRPr="00C33924" w:rsidRDefault="00E70551" w:rsidP="00E70551">
      <w:pPr>
        <w:spacing w:before="240" w:after="240"/>
        <w:ind w:left="2880" w:hanging="720"/>
        <w:rPr>
          <w:szCs w:val="20"/>
        </w:rPr>
      </w:pPr>
      <w:r w:rsidRPr="00C33924">
        <w:rPr>
          <w:szCs w:val="20"/>
        </w:rPr>
        <w:t>(L)</w:t>
      </w:r>
      <w:r w:rsidRPr="00C33924">
        <w:rPr>
          <w:szCs w:val="20"/>
        </w:rPr>
        <w:tab/>
        <w:t xml:space="preserve">ONOPTOUT – On-Line and the hour is a RUC Buy-Back Hour; </w:t>
      </w:r>
    </w:p>
    <w:p w14:paraId="50973C75" w14:textId="77777777" w:rsidR="00E70551" w:rsidRPr="00C33924" w:rsidRDefault="00E70551" w:rsidP="00E70551">
      <w:pPr>
        <w:spacing w:after="240"/>
        <w:ind w:left="2880" w:hanging="720"/>
        <w:rPr>
          <w:szCs w:val="20"/>
        </w:rPr>
      </w:pPr>
      <w:r w:rsidRPr="00C33924">
        <w:rPr>
          <w:szCs w:val="20"/>
        </w:rPr>
        <w:t>(M)</w:t>
      </w:r>
      <w:r w:rsidRPr="00C33924">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408ADC43"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54F74412" w14:textId="77777777" w:rsidR="00E70551" w:rsidRPr="00C33924" w:rsidRDefault="00E70551" w:rsidP="0056445C">
            <w:pPr>
              <w:spacing w:before="120" w:after="240"/>
              <w:rPr>
                <w:b/>
                <w:i/>
                <w:szCs w:val="20"/>
              </w:rPr>
            </w:pPr>
            <w:r w:rsidRPr="00C33924">
              <w:rPr>
                <w:b/>
                <w:i/>
                <w:szCs w:val="20"/>
              </w:rPr>
              <w:t xml:space="preserve">[NPRR1007, NPRR1014, and NPRR1029:  Replace paragraph (M) above with the following upon system implementation of the Real-Time Co-Optimization (RTC) project for </w:t>
            </w:r>
            <w:r w:rsidRPr="00C33924">
              <w:rPr>
                <w:b/>
                <w:i/>
                <w:szCs w:val="20"/>
              </w:rPr>
              <w:lastRenderedPageBreak/>
              <w:t>NPRR1007; or upon system implementation for NPRR1014 or NPRR1029:]</w:t>
            </w:r>
          </w:p>
          <w:p w14:paraId="2CFB5223" w14:textId="77777777" w:rsidR="00E70551" w:rsidRPr="00C33924" w:rsidRDefault="00E70551" w:rsidP="0056445C">
            <w:pPr>
              <w:spacing w:after="240"/>
              <w:ind w:left="2880" w:hanging="720"/>
              <w:rPr>
                <w:szCs w:val="20"/>
              </w:rPr>
            </w:pPr>
            <w:r w:rsidRPr="00C33924">
              <w:rPr>
                <w:szCs w:val="20"/>
              </w:rPr>
              <w:t>(H)</w:t>
            </w:r>
            <w:r w:rsidRPr="00C33924">
              <w:rPr>
                <w:szCs w:val="20"/>
              </w:rPr>
              <w:tab/>
              <w:t>SHUTDOWN – The Resource is On-Line and in a shutdown sequence, and is not eligible for an Ancillary Service award.  This Resource Status is only to be used for Real-Time telemetry purposes;</w:t>
            </w:r>
          </w:p>
        </w:tc>
      </w:tr>
    </w:tbl>
    <w:p w14:paraId="2A30BE1F" w14:textId="77777777" w:rsidR="00E70551" w:rsidRPr="00C33924" w:rsidRDefault="00E70551" w:rsidP="00E70551">
      <w:pPr>
        <w:spacing w:before="240" w:after="240"/>
        <w:ind w:left="2880" w:hanging="720"/>
        <w:rPr>
          <w:szCs w:val="20"/>
        </w:rPr>
      </w:pPr>
      <w:r w:rsidRPr="00C33924">
        <w:rPr>
          <w:szCs w:val="20"/>
        </w:rPr>
        <w:lastRenderedPageBreak/>
        <w:t>(N)</w:t>
      </w:r>
      <w:r w:rsidRPr="00C33924">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6ED7BBA1"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2AFA858D" w14:textId="77777777" w:rsidR="00E70551" w:rsidRPr="00C33924" w:rsidRDefault="00E70551" w:rsidP="0056445C">
            <w:pPr>
              <w:spacing w:before="120" w:after="240"/>
              <w:rPr>
                <w:b/>
                <w:i/>
                <w:szCs w:val="20"/>
              </w:rPr>
            </w:pPr>
            <w:r w:rsidRPr="00C33924">
              <w:rPr>
                <w:b/>
                <w:i/>
                <w:szCs w:val="20"/>
              </w:rPr>
              <w:t>[NPRR1007, NPRR1014, and NPRR1029:  Replace paragraph (N) above with the following upon system implementation of the Real-Time Co-Optimization (RTC) project for NPRR1007; or upon system implementation for NPRR1014 or NPRR1029:]</w:t>
            </w:r>
          </w:p>
          <w:p w14:paraId="67E24757" w14:textId="77777777" w:rsidR="00E70551" w:rsidRPr="00C33924" w:rsidRDefault="00E70551" w:rsidP="0056445C">
            <w:pPr>
              <w:spacing w:after="240"/>
              <w:ind w:left="2880" w:hanging="720"/>
              <w:rPr>
                <w:szCs w:val="20"/>
              </w:rPr>
            </w:pPr>
            <w:r w:rsidRPr="00C33924">
              <w:rPr>
                <w:szCs w:val="20"/>
              </w:rPr>
              <w:t>(I)</w:t>
            </w:r>
            <w:r w:rsidRPr="00C33924">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65460653" w14:textId="77777777" w:rsidR="00E70551" w:rsidRPr="00C33924" w:rsidRDefault="00E70551" w:rsidP="00E70551">
      <w:pPr>
        <w:spacing w:before="240" w:after="240"/>
        <w:ind w:left="2880" w:hanging="720"/>
        <w:rPr>
          <w:szCs w:val="20"/>
        </w:rPr>
      </w:pPr>
      <w:r w:rsidRPr="00C33924">
        <w:rPr>
          <w:szCs w:val="20"/>
        </w:rPr>
        <w:t>(O)</w:t>
      </w:r>
      <w:r w:rsidRPr="00C33924">
        <w:rPr>
          <w:szCs w:val="20"/>
        </w:rPr>
        <w:tab/>
        <w:t xml:space="preserve">OFFQS – Off-Line but available for SCED deployment.  Only qualified Quick Start Generation Resources (QSGRs) may utilize this status; </w:t>
      </w:r>
      <w:del w:id="146" w:author="ERCOT 02XX22" w:date="2022-02-10T13:55:00Z">
        <w:r w:rsidRPr="00C33924" w:rsidDel="00EA0327">
          <w:rPr>
            <w:szCs w:val="20"/>
          </w:rPr>
          <w:delText>and</w:delText>
        </w:r>
      </w:del>
      <w:r w:rsidRPr="00C33924">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07FA7C7F"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4A6D7B4A" w14:textId="77777777" w:rsidR="00E70551" w:rsidRPr="00C33924" w:rsidRDefault="00E70551" w:rsidP="0056445C">
            <w:pPr>
              <w:spacing w:before="120" w:after="240"/>
              <w:rPr>
                <w:b/>
                <w:i/>
                <w:szCs w:val="20"/>
              </w:rPr>
            </w:pPr>
            <w:r w:rsidRPr="00C33924">
              <w:rPr>
                <w:b/>
                <w:i/>
                <w:szCs w:val="20"/>
              </w:rPr>
              <w:t>[NPRR1007, NPRR1014, and NPRR1029:  Replace paragraph (O) above with the following upon system implementation of the Real-Time Co-Optimization (RTC) project for NPRR1007; or upon system implementation for NPRR1014 or NPRR1029:]</w:t>
            </w:r>
          </w:p>
          <w:p w14:paraId="651F9741" w14:textId="77777777" w:rsidR="00E70551" w:rsidRPr="00C33924" w:rsidRDefault="00E70551" w:rsidP="0056445C">
            <w:pPr>
              <w:spacing w:after="240"/>
              <w:ind w:left="2880" w:hanging="720"/>
              <w:rPr>
                <w:szCs w:val="20"/>
              </w:rPr>
            </w:pPr>
            <w:r w:rsidRPr="00C33924">
              <w:rPr>
                <w:szCs w:val="20"/>
              </w:rPr>
              <w:t>(J)</w:t>
            </w:r>
            <w:r w:rsidRPr="00C33924">
              <w:rPr>
                <w:szCs w:val="20"/>
              </w:rPr>
              <w:tab/>
              <w:t>OFFQS – Off-Line but available for SCED deployment and to provide ECRS and Non-Spin, if qualified and capable.  Only qualified Quick Start Generation Resources (QSGRs) may utilize this status;</w:t>
            </w:r>
          </w:p>
        </w:tc>
      </w:tr>
    </w:tbl>
    <w:p w14:paraId="2F86CC7C" w14:textId="77777777" w:rsidR="00E70551" w:rsidRPr="00C33924" w:rsidRDefault="00E70551" w:rsidP="00E70551">
      <w:pPr>
        <w:spacing w:before="240" w:after="240"/>
        <w:ind w:left="2880" w:hanging="720"/>
        <w:rPr>
          <w:szCs w:val="20"/>
        </w:rPr>
      </w:pPr>
      <w:r w:rsidRPr="00C33924">
        <w:rPr>
          <w:szCs w:val="20"/>
        </w:rPr>
        <w:t>(P)</w:t>
      </w:r>
      <w:r w:rsidRPr="00C33924">
        <w:rPr>
          <w:szCs w:val="20"/>
        </w:rPr>
        <w:tab/>
        <w:t>ONFFRRRS – Available for Dispatch of RRS providing Fast Frequency Response (FFR) from Generation Resources.  This Resource Status is only to be used for Real-Time telemetry purposes;</w:t>
      </w:r>
      <w:ins w:id="147" w:author="ERCOT 02XX22" w:date="2022-02-10T13:55:00Z">
        <w:r w:rsidR="00EA0327" w:rsidRPr="00C33924">
          <w:rPr>
            <w:szCs w:val="20"/>
          </w:rPr>
          <w:t xml:space="preserve"> 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70551" w:rsidRPr="00C33924" w14:paraId="488926D9" w14:textId="77777777" w:rsidTr="0056445C">
        <w:tc>
          <w:tcPr>
            <w:tcW w:w="9445" w:type="dxa"/>
            <w:tcBorders>
              <w:top w:val="single" w:sz="4" w:space="0" w:color="auto"/>
              <w:left w:val="single" w:sz="4" w:space="0" w:color="auto"/>
              <w:bottom w:val="single" w:sz="4" w:space="0" w:color="auto"/>
              <w:right w:val="single" w:sz="4" w:space="0" w:color="auto"/>
            </w:tcBorders>
            <w:shd w:val="clear" w:color="auto" w:fill="D9D9D9"/>
          </w:tcPr>
          <w:p w14:paraId="615F7B4D" w14:textId="77777777" w:rsidR="00E70551" w:rsidRPr="00C33924" w:rsidRDefault="00E70551" w:rsidP="0056445C">
            <w:pPr>
              <w:spacing w:before="120" w:after="240"/>
              <w:rPr>
                <w:b/>
                <w:i/>
                <w:szCs w:val="20"/>
              </w:rPr>
            </w:pPr>
            <w:r w:rsidRPr="00C33924">
              <w:rPr>
                <w:b/>
                <w:i/>
                <w:szCs w:val="20"/>
              </w:rPr>
              <w:t>[NPRR1015:  Replace paragraph (P) above with the following upon system implementation of NPRR863:]</w:t>
            </w:r>
          </w:p>
          <w:p w14:paraId="270A130A" w14:textId="77777777" w:rsidR="00E70551" w:rsidRPr="00C33924" w:rsidRDefault="00E70551" w:rsidP="0056445C">
            <w:pPr>
              <w:spacing w:after="240"/>
              <w:ind w:left="2880" w:hanging="720"/>
              <w:rPr>
                <w:szCs w:val="20"/>
              </w:rPr>
            </w:pPr>
            <w:r w:rsidRPr="00C33924">
              <w:rPr>
                <w:szCs w:val="20"/>
              </w:rPr>
              <w:t>(P)</w:t>
            </w:r>
            <w:r w:rsidRPr="00C33924">
              <w:rPr>
                <w:szCs w:val="20"/>
              </w:rPr>
              <w:tab/>
              <w:t xml:space="preserve">ONFFRRRS – Available for Dispatch of RRS when providing </w:t>
            </w:r>
            <w:r w:rsidRPr="00C33924">
              <w:rPr>
                <w:szCs w:val="20"/>
              </w:rPr>
              <w:lastRenderedPageBreak/>
              <w:t>Fast Frequency Response (FFR) from Generation Resources.  This Resource Status is only to be used for Real-Time telemetry purposes.  A Resource with this Resource Status may also be providing Ancillary Services other than FFR;</w:t>
            </w:r>
          </w:p>
        </w:tc>
      </w:tr>
    </w:tbl>
    <w:p w14:paraId="50A41FDC" w14:textId="77777777" w:rsidR="00E70551" w:rsidRPr="00C33924" w:rsidRDefault="00E70551" w:rsidP="00E70551">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6301E09E"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43670A45" w14:textId="77777777" w:rsidR="00E70551" w:rsidRPr="00C33924" w:rsidRDefault="00E70551" w:rsidP="0056445C">
            <w:pPr>
              <w:spacing w:before="120" w:after="240"/>
              <w:rPr>
                <w:iCs/>
                <w:szCs w:val="20"/>
              </w:rPr>
            </w:pPr>
            <w:r w:rsidRPr="00C33924">
              <w:rPr>
                <w:b/>
                <w:i/>
                <w:szCs w:val="20"/>
              </w:rPr>
              <w:t>[NPRR1007, NPRR1014, and NPRR1029:  Delete item (P) above upon system implementation of the Real-Time Co-Optimization (RTC) project for NPRR1007; or upon system implementation for NPRR1014 or NPRR1029; and renumber accordingly.]</w:t>
            </w:r>
          </w:p>
        </w:tc>
      </w:tr>
    </w:tbl>
    <w:p w14:paraId="5A12E849" w14:textId="77777777" w:rsidR="00E70551" w:rsidRPr="00C33924" w:rsidRDefault="00E70551" w:rsidP="00E70551">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5FB869AA"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22661F06" w14:textId="676E5063" w:rsidR="00E70551" w:rsidRPr="00C33924" w:rsidRDefault="00E70551" w:rsidP="0056445C">
            <w:pPr>
              <w:spacing w:before="120" w:after="240"/>
              <w:rPr>
                <w:b/>
                <w:i/>
                <w:szCs w:val="20"/>
              </w:rPr>
            </w:pPr>
            <w:r w:rsidRPr="00C33924">
              <w:rPr>
                <w:b/>
                <w:i/>
                <w:szCs w:val="20"/>
              </w:rPr>
              <w:t xml:space="preserve">[NPRR1007, NPRR1014, and NPRR1029:  Insert </w:t>
            </w:r>
            <w:del w:id="148" w:author="ERCOT 02XX22" w:date="2022-02-10T15:23:00Z">
              <w:r w:rsidRPr="00C33924" w:rsidDel="005B3607">
                <w:rPr>
                  <w:b/>
                  <w:i/>
                  <w:szCs w:val="20"/>
                </w:rPr>
                <w:delText xml:space="preserve">applicable portions of </w:delText>
              </w:r>
            </w:del>
            <w:r w:rsidRPr="00C33924">
              <w:rPr>
                <w:b/>
                <w:i/>
                <w:szCs w:val="20"/>
              </w:rPr>
              <w:t>items (K)</w:t>
            </w:r>
            <w:del w:id="149" w:author="ERCOT 02XX22" w:date="2022-02-10T15:23:00Z">
              <w:r w:rsidRPr="00C33924" w:rsidDel="005B3607">
                <w:rPr>
                  <w:b/>
                  <w:i/>
                  <w:szCs w:val="20"/>
                </w:rPr>
                <w:delText xml:space="preserve"> and (L)</w:delText>
              </w:r>
            </w:del>
            <w:r w:rsidRPr="00C33924">
              <w:rPr>
                <w:b/>
                <w:i/>
                <w:szCs w:val="20"/>
              </w:rPr>
              <w:t xml:space="preserve"> below upon system implementation of the Real-Time Co-Optimization (RTC) project for NPRR1007; or upon system implementation for NPRR1014 or NPRR1029:]</w:t>
            </w:r>
          </w:p>
          <w:p w14:paraId="42C0EF3D" w14:textId="0E0ECF9E" w:rsidR="00E70551" w:rsidRPr="00C33924" w:rsidDel="005B3607" w:rsidRDefault="00E70551" w:rsidP="005B3607">
            <w:pPr>
              <w:spacing w:after="240"/>
              <w:ind w:left="2880" w:hanging="720"/>
              <w:rPr>
                <w:del w:id="150" w:author="ERCOT 02XX22" w:date="2022-02-10T15:24:00Z"/>
                <w:szCs w:val="20"/>
              </w:rPr>
            </w:pPr>
            <w:r w:rsidRPr="00C33924">
              <w:rPr>
                <w:szCs w:val="20"/>
              </w:rPr>
              <w:t>(K)</w:t>
            </w:r>
            <w:r w:rsidRPr="00C33924">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w:t>
            </w:r>
            <w:del w:id="151" w:author="ERCOT 02XX22" w:date="2022-02-10T15:24:00Z">
              <w:r w:rsidRPr="00C33924" w:rsidDel="005B3607">
                <w:rPr>
                  <w:szCs w:val="20"/>
                </w:rPr>
                <w:delText xml:space="preserve"> and</w:delText>
              </w:r>
            </w:del>
          </w:p>
          <w:p w14:paraId="7EA6CAA0" w14:textId="19000569" w:rsidR="00E70551" w:rsidRPr="00C33924" w:rsidRDefault="00E70551" w:rsidP="005B3607">
            <w:pPr>
              <w:spacing w:after="240"/>
              <w:ind w:left="2880" w:hanging="720"/>
              <w:rPr>
                <w:szCs w:val="20"/>
              </w:rPr>
            </w:pPr>
            <w:del w:id="152" w:author="ERCOT 02XX22" w:date="2022-02-10T15:24:00Z">
              <w:r w:rsidRPr="00C33924" w:rsidDel="005B3607">
                <w:rPr>
                  <w:szCs w:val="20"/>
                </w:rPr>
                <w:delText>(L)</w:delText>
              </w:r>
              <w:r w:rsidRPr="00C33924" w:rsidDel="005B3607">
                <w:rPr>
                  <w:szCs w:val="20"/>
                </w:rPr>
                <w:tab/>
                <w:delTex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delText>
              </w:r>
            </w:del>
          </w:p>
        </w:tc>
      </w:tr>
    </w:tbl>
    <w:p w14:paraId="40BA7D3E" w14:textId="5CFFD6EB" w:rsidR="00E7181E" w:rsidRPr="00C33924" w:rsidRDefault="00E7181E" w:rsidP="00E7181E">
      <w:pPr>
        <w:spacing w:before="240" w:after="240"/>
        <w:ind w:left="2880" w:hanging="720"/>
        <w:rPr>
          <w:ins w:id="153" w:author="ERCOT 02XX22" w:date="2022-01-24T11:06:00Z"/>
          <w:szCs w:val="20"/>
        </w:rPr>
      </w:pPr>
      <w:ins w:id="154" w:author="ERCOT 02XX22" w:date="2022-01-24T11:06:00Z">
        <w:r w:rsidRPr="00C33924">
          <w:rPr>
            <w:szCs w:val="20"/>
          </w:rPr>
          <w:t>(Q)</w:t>
        </w:r>
        <w:r w:rsidRPr="00C33924">
          <w:rPr>
            <w:szCs w:val="20"/>
          </w:rPr>
          <w:tab/>
        </w:r>
      </w:ins>
      <w:ins w:id="155" w:author="ERCOT 02XX22" w:date="2022-01-24T15:29:00Z">
        <w:r w:rsidR="00344141" w:rsidRPr="00C33924">
          <w:rPr>
            <w:szCs w:val="20"/>
          </w:rPr>
          <w:t>ON</w:t>
        </w:r>
      </w:ins>
      <w:ins w:id="156" w:author="ERCOT 02XX22" w:date="2022-02-10T13:53:00Z">
        <w:r w:rsidR="00EA0327" w:rsidRPr="00C33924">
          <w:rPr>
            <w:szCs w:val="20"/>
          </w:rPr>
          <w:t>HOLD</w:t>
        </w:r>
      </w:ins>
      <w:ins w:id="157" w:author="ERCOT 02XX22" w:date="2022-01-24T11:06:00Z">
        <w:r w:rsidRPr="00C33924">
          <w:rPr>
            <w:szCs w:val="20"/>
          </w:rPr>
          <w:t xml:space="preserve"> – Resource is On-Line but temporarily unavailable for Dispatch by SCED or </w:t>
        </w:r>
      </w:ins>
      <w:ins w:id="158" w:author="ERCOT 02XX22" w:date="2022-01-24T11:07:00Z">
        <w:r w:rsidRPr="00C33924">
          <w:rPr>
            <w:szCs w:val="20"/>
          </w:rPr>
          <w:t>for p</w:t>
        </w:r>
      </w:ins>
      <w:ins w:id="159" w:author="ERCOT 02XX22" w:date="2022-01-26T15:06:00Z">
        <w:r w:rsidR="00FA3650" w:rsidRPr="00C33924">
          <w:rPr>
            <w:szCs w:val="20"/>
          </w:rPr>
          <w:t>articipating in</w:t>
        </w:r>
      </w:ins>
      <w:ins w:id="160" w:author="ERCOT 02XX22" w:date="2022-01-24T11:07:00Z">
        <w:r w:rsidRPr="00C33924">
          <w:rPr>
            <w:szCs w:val="20"/>
          </w:rPr>
          <w:t xml:space="preserve"> Ancillary Services</w:t>
        </w:r>
      </w:ins>
      <w:ins w:id="161" w:author="ERCOT 02XX22" w:date="2022-01-24T11:06:00Z">
        <w:r w:rsidRPr="00C33924">
          <w:rPr>
            <w:szCs w:val="20"/>
          </w:rPr>
          <w:t>.  This Resource Status is only to be used for Real-Time telemetry purposes.  For SCED, Resource Base Points will be set equal to the telemetered net real power of the Resource available at the time of the SCED execution.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B3607" w:rsidRPr="00C33924" w14:paraId="1CC80F1B" w14:textId="77777777" w:rsidTr="00817D62">
        <w:trPr>
          <w:ins w:id="162" w:author="ERCOT 02XX22" w:date="2022-02-10T15:19: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4844C00B" w14:textId="622DFB0F" w:rsidR="005B3607" w:rsidRPr="00C33924" w:rsidRDefault="005B3607" w:rsidP="00817D62">
            <w:pPr>
              <w:spacing w:before="120" w:after="240"/>
              <w:rPr>
                <w:ins w:id="163" w:author="ERCOT 02XX22" w:date="2022-02-10T15:19:00Z"/>
                <w:b/>
                <w:i/>
                <w:szCs w:val="20"/>
              </w:rPr>
            </w:pPr>
            <w:ins w:id="164" w:author="ERCOT 02XX22" w:date="2022-02-10T15:19:00Z">
              <w:r w:rsidRPr="00C33924">
                <w:rPr>
                  <w:b/>
                  <w:i/>
                  <w:szCs w:val="20"/>
                </w:rPr>
                <w:t xml:space="preserve">[NPRR1007, NPRR1014, and NPRR1029:  </w:t>
              </w:r>
            </w:ins>
            <w:ins w:id="165" w:author="ERCOT 02XX22" w:date="2022-02-10T15:22:00Z">
              <w:r>
                <w:rPr>
                  <w:b/>
                  <w:i/>
                  <w:szCs w:val="20"/>
                </w:rPr>
                <w:t>Replace</w:t>
              </w:r>
            </w:ins>
            <w:ins w:id="166" w:author="ERCOT 02XX22" w:date="2022-02-10T15:19:00Z">
              <w:r w:rsidRPr="00C33924">
                <w:rPr>
                  <w:b/>
                  <w:i/>
                  <w:szCs w:val="20"/>
                </w:rPr>
                <w:t xml:space="preserve"> </w:t>
              </w:r>
            </w:ins>
            <w:ins w:id="167" w:author="ERCOT 02XX22" w:date="2022-02-10T15:23:00Z">
              <w:r>
                <w:rPr>
                  <w:b/>
                  <w:i/>
                  <w:szCs w:val="20"/>
                </w:rPr>
                <w:t xml:space="preserve">item </w:t>
              </w:r>
            </w:ins>
            <w:ins w:id="168" w:author="ERCOT 02XX22" w:date="2022-02-10T15:19:00Z">
              <w:r w:rsidRPr="00C33924">
                <w:rPr>
                  <w:b/>
                  <w:i/>
                  <w:szCs w:val="20"/>
                </w:rPr>
                <w:t>(</w:t>
              </w:r>
            </w:ins>
            <w:ins w:id="169" w:author="ERCOT 02XX22" w:date="2022-02-10T15:22:00Z">
              <w:r>
                <w:rPr>
                  <w:b/>
                  <w:i/>
                  <w:szCs w:val="20"/>
                </w:rPr>
                <w:t>Q</w:t>
              </w:r>
            </w:ins>
            <w:ins w:id="170" w:author="ERCOT 02XX22" w:date="2022-02-10T15:19:00Z">
              <w:r w:rsidRPr="00C33924">
                <w:rPr>
                  <w:b/>
                  <w:i/>
                  <w:szCs w:val="20"/>
                </w:rPr>
                <w:t xml:space="preserve">) </w:t>
              </w:r>
            </w:ins>
            <w:ins w:id="171" w:author="ERCOT 02XX22" w:date="2022-02-10T15:23:00Z">
              <w:r>
                <w:rPr>
                  <w:b/>
                  <w:i/>
                  <w:szCs w:val="20"/>
                </w:rPr>
                <w:t>above with the following</w:t>
              </w:r>
            </w:ins>
            <w:ins w:id="172" w:author="ERCOT 02XX22" w:date="2022-02-10T15:19:00Z">
              <w:r w:rsidRPr="00C33924">
                <w:rPr>
                  <w:b/>
                  <w:i/>
                  <w:szCs w:val="20"/>
                </w:rPr>
                <w:t xml:space="preserve"> upon system implementation of the Real-Time Co-Optimization (RTC) project for NPRR1007; or upon system implementation for NPRR1014 or NPRR1029:]</w:t>
              </w:r>
            </w:ins>
          </w:p>
          <w:p w14:paraId="57561748" w14:textId="75B8EA65" w:rsidR="005B3607" w:rsidRPr="00C33924" w:rsidRDefault="005B3607" w:rsidP="00817D62">
            <w:pPr>
              <w:spacing w:after="240"/>
              <w:ind w:left="2880" w:hanging="720"/>
              <w:rPr>
                <w:ins w:id="173" w:author="ERCOT 02XX22" w:date="2022-02-10T15:19:00Z"/>
                <w:szCs w:val="20"/>
              </w:rPr>
            </w:pPr>
            <w:ins w:id="174" w:author="ERCOT 02XX22" w:date="2022-02-10T15:19:00Z">
              <w:r w:rsidRPr="00C33924">
                <w:rPr>
                  <w:szCs w:val="20"/>
                </w:rPr>
                <w:t>(</w:t>
              </w:r>
            </w:ins>
            <w:ins w:id="175" w:author="ERCOT 02XX22" w:date="2022-02-10T15:20:00Z">
              <w:r>
                <w:rPr>
                  <w:szCs w:val="20"/>
                </w:rPr>
                <w:t>Q</w:t>
              </w:r>
            </w:ins>
            <w:ins w:id="176" w:author="ERCOT 02XX22" w:date="2022-02-10T15:19:00Z">
              <w:r w:rsidRPr="00C33924">
                <w:rPr>
                  <w:szCs w:val="20"/>
                </w:rPr>
                <w:t>)</w:t>
              </w:r>
              <w:r w:rsidRPr="00C33924">
                <w:rPr>
                  <w:szCs w:val="20"/>
                </w:rPr>
                <w:tab/>
                <w:t xml:space="preserve">ONHOLD – Resource is On-Line but temporarily unavailable for Dispatch by SCED or Ancillary Service awards.  This Resource Status is only to be used for Real-Time telemetry purposes.  For SCED, Resource Base Points will be set equal to </w:t>
              </w:r>
              <w:r w:rsidRPr="00C33924">
                <w:rPr>
                  <w:szCs w:val="20"/>
                </w:rPr>
                <w:lastRenderedPageBreak/>
                <w:t>the telemetered net real power of the Resource available at the time of the SCED execution.</w:t>
              </w:r>
            </w:ins>
          </w:p>
        </w:tc>
      </w:tr>
    </w:tbl>
    <w:p w14:paraId="4D638F3C" w14:textId="6E81F494" w:rsidR="00E70551" w:rsidRPr="00C33924" w:rsidRDefault="00E70551" w:rsidP="00E70551">
      <w:pPr>
        <w:spacing w:before="240" w:after="240"/>
        <w:ind w:left="2160" w:hanging="720"/>
        <w:rPr>
          <w:szCs w:val="20"/>
        </w:rPr>
      </w:pPr>
      <w:r w:rsidRPr="00C33924">
        <w:rPr>
          <w:szCs w:val="20"/>
        </w:rPr>
        <w:lastRenderedPageBreak/>
        <w:t>(ii)</w:t>
      </w:r>
      <w:r w:rsidRPr="00C33924">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7F7AD738" w14:textId="77777777" w:rsidR="00E70551" w:rsidRPr="00C33924" w:rsidRDefault="00E70551" w:rsidP="00E70551">
      <w:pPr>
        <w:spacing w:after="240"/>
        <w:ind w:left="2880" w:hanging="720"/>
        <w:rPr>
          <w:szCs w:val="20"/>
        </w:rPr>
      </w:pPr>
      <w:r w:rsidRPr="00C33924">
        <w:rPr>
          <w:szCs w:val="20"/>
        </w:rPr>
        <w:t>(A)</w:t>
      </w:r>
      <w:r w:rsidRPr="00C33924">
        <w:rPr>
          <w:szCs w:val="20"/>
        </w:rPr>
        <w:tab/>
        <w:t>OUT – Off-Line and unavailable;</w:t>
      </w:r>
    </w:p>
    <w:p w14:paraId="269F8B29" w14:textId="77777777" w:rsidR="00E70551" w:rsidRPr="00C33924" w:rsidRDefault="00E70551" w:rsidP="00E70551">
      <w:pPr>
        <w:spacing w:after="240"/>
        <w:ind w:left="2880" w:hanging="720"/>
        <w:rPr>
          <w:szCs w:val="20"/>
        </w:rPr>
      </w:pPr>
      <w:r w:rsidRPr="00C33924">
        <w:rPr>
          <w:szCs w:val="20"/>
        </w:rPr>
        <w:t>(B)</w:t>
      </w:r>
      <w:r w:rsidRPr="00C33924">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1455EA98"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51AA7BA3" w14:textId="77777777" w:rsidR="00E70551" w:rsidRPr="00C33924" w:rsidRDefault="00E70551" w:rsidP="0056445C">
            <w:pPr>
              <w:spacing w:before="120" w:after="240"/>
              <w:rPr>
                <w:iCs/>
                <w:szCs w:val="20"/>
              </w:rPr>
            </w:pPr>
            <w:r w:rsidRPr="00C33924">
              <w:rPr>
                <w:b/>
                <w:i/>
                <w:szCs w:val="20"/>
              </w:rPr>
              <w:t>[NPRR1007, NPRR1014, and NPRR1029:  Delete item (B) above upon system implementation of the Real-Time Co-Optimization (RTC) project for NPRR1007; or upon system implementation for NPRR1014 or NPRR1029; and renumber accordingly.]</w:t>
            </w:r>
          </w:p>
        </w:tc>
      </w:tr>
    </w:tbl>
    <w:p w14:paraId="3F157C8C" w14:textId="77777777" w:rsidR="00E70551" w:rsidRPr="00C33924" w:rsidRDefault="00E70551" w:rsidP="00E70551">
      <w:pPr>
        <w:spacing w:before="240" w:after="240"/>
        <w:ind w:left="2880" w:hanging="720"/>
        <w:rPr>
          <w:szCs w:val="20"/>
        </w:rPr>
      </w:pPr>
      <w:r w:rsidRPr="00C33924">
        <w:rPr>
          <w:szCs w:val="20"/>
        </w:rPr>
        <w:t>(C)</w:t>
      </w:r>
      <w:r w:rsidRPr="00C33924">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73211AAB"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3657CA98" w14:textId="77777777" w:rsidR="00E70551" w:rsidRPr="00C33924" w:rsidRDefault="00E70551" w:rsidP="0056445C">
            <w:pPr>
              <w:spacing w:before="120" w:after="240"/>
              <w:rPr>
                <w:b/>
                <w:i/>
                <w:szCs w:val="20"/>
              </w:rPr>
            </w:pPr>
            <w:r w:rsidRPr="00C33924">
              <w:rPr>
                <w:b/>
                <w:i/>
                <w:szCs w:val="20"/>
              </w:rPr>
              <w:t>[NPRR1007, NPRR1014, and NPRR1029:  Replace item (C) above with the following upon system implementation of the Real-Time Co-Optimization (RTC) project for NPRR1007; or upon system implementation for NPRR1014 or NPRR1029:]</w:t>
            </w:r>
          </w:p>
          <w:p w14:paraId="61040AD9" w14:textId="77777777" w:rsidR="00E70551" w:rsidRPr="00C33924" w:rsidRDefault="00E70551" w:rsidP="0056445C">
            <w:pPr>
              <w:spacing w:after="240"/>
              <w:ind w:left="2880" w:hanging="720"/>
              <w:rPr>
                <w:szCs w:val="20"/>
              </w:rPr>
            </w:pPr>
            <w:r w:rsidRPr="00C33924">
              <w:rPr>
                <w:szCs w:val="20"/>
              </w:rPr>
              <w:t>(B)</w:t>
            </w:r>
            <w:r w:rsidRPr="00C33924">
              <w:rPr>
                <w:szCs w:val="20"/>
              </w:rPr>
              <w:tab/>
              <w:t>OFF – Off-Line but available for commitment in the Day-Ahead Market (DAM), RUC, and providing Non-Spin, if qualified and capable;</w:t>
            </w:r>
          </w:p>
        </w:tc>
      </w:tr>
    </w:tbl>
    <w:p w14:paraId="58090B47" w14:textId="77777777" w:rsidR="00E70551" w:rsidRPr="00C33924" w:rsidRDefault="00E70551" w:rsidP="00E70551">
      <w:pPr>
        <w:spacing w:before="240" w:after="240"/>
        <w:ind w:left="2880" w:hanging="720"/>
        <w:rPr>
          <w:szCs w:val="20"/>
        </w:rPr>
      </w:pPr>
      <w:r w:rsidRPr="00C33924">
        <w:rPr>
          <w:szCs w:val="20"/>
        </w:rPr>
        <w:t>(D)</w:t>
      </w:r>
      <w:r w:rsidRPr="00C33924">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6E02980E" w14:textId="77777777" w:rsidR="00E70551" w:rsidRPr="00C33924" w:rsidRDefault="00E70551" w:rsidP="00E70551">
      <w:pPr>
        <w:spacing w:after="240"/>
        <w:ind w:left="2880" w:hanging="720"/>
        <w:rPr>
          <w:szCs w:val="20"/>
        </w:rPr>
      </w:pPr>
      <w:r w:rsidRPr="00C33924">
        <w:rPr>
          <w:szCs w:val="20"/>
        </w:rPr>
        <w:t>(E)</w:t>
      </w:r>
      <w:r w:rsidRPr="00C33924">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74903530" w14:textId="77777777" w:rsidR="00E70551" w:rsidRPr="00C33924" w:rsidRDefault="00E70551" w:rsidP="00E70551">
      <w:pPr>
        <w:spacing w:after="240"/>
        <w:ind w:left="2160" w:hanging="720"/>
        <w:rPr>
          <w:szCs w:val="20"/>
        </w:rPr>
      </w:pPr>
      <w:r w:rsidRPr="00C33924">
        <w:rPr>
          <w:szCs w:val="20"/>
        </w:rPr>
        <w:t>(iii)</w:t>
      </w:r>
      <w:r w:rsidRPr="00C33924">
        <w:rPr>
          <w:szCs w:val="20"/>
        </w:rPr>
        <w:tab/>
        <w:t>Select one of the following for Load Resources.  Unless otherwise provided below, these Resource Statuses are to be used for COP and/or Real-Time telemetry purposes.</w:t>
      </w:r>
    </w:p>
    <w:p w14:paraId="5B55660D" w14:textId="77777777" w:rsidR="00E70551" w:rsidRPr="00C33924" w:rsidRDefault="00E70551" w:rsidP="00E70551">
      <w:pPr>
        <w:spacing w:after="240"/>
        <w:ind w:left="2880" w:hanging="720"/>
        <w:rPr>
          <w:szCs w:val="20"/>
        </w:rPr>
      </w:pPr>
      <w:r w:rsidRPr="00C33924">
        <w:rPr>
          <w:szCs w:val="20"/>
        </w:rPr>
        <w:lastRenderedPageBreak/>
        <w:t>(A)</w:t>
      </w:r>
      <w:r w:rsidRPr="00C33924">
        <w:rPr>
          <w:szCs w:val="20"/>
        </w:rPr>
        <w:tab/>
        <w:t xml:space="preserve">ONRGL – Available for Dispatch of Regulation Service by Load Frequency Control (LFC) and, for any remaining Dispatchable capacity, by SCED with a Real-Time Market (RTM) Energy Bid; </w:t>
      </w:r>
    </w:p>
    <w:p w14:paraId="7638E50C" w14:textId="77777777" w:rsidR="00E70551" w:rsidRPr="00C33924" w:rsidRDefault="00E70551" w:rsidP="00E70551">
      <w:pPr>
        <w:spacing w:after="240"/>
        <w:ind w:left="2880" w:hanging="720"/>
        <w:rPr>
          <w:szCs w:val="20"/>
        </w:rPr>
      </w:pPr>
      <w:r w:rsidRPr="00C33924">
        <w:rPr>
          <w:szCs w:val="20"/>
        </w:rPr>
        <w:t>(B)</w:t>
      </w:r>
      <w:r w:rsidRPr="00C33924">
        <w:rPr>
          <w:szCs w:val="20"/>
        </w:rPr>
        <w:tab/>
        <w:t>FRRSUP – Available for Dispatch of FRRS by LFC and not Dispatchable by SCED.  This Resource Status is only to be used for Real-Time telemetry purposes;</w:t>
      </w:r>
    </w:p>
    <w:p w14:paraId="7FB805E0" w14:textId="77777777" w:rsidR="00E70551" w:rsidRPr="00C33924" w:rsidRDefault="00E70551" w:rsidP="00E70551">
      <w:pPr>
        <w:spacing w:after="240"/>
        <w:ind w:left="2880" w:hanging="720"/>
        <w:rPr>
          <w:szCs w:val="20"/>
        </w:rPr>
      </w:pPr>
      <w:r w:rsidRPr="00C33924">
        <w:rPr>
          <w:szCs w:val="20"/>
        </w:rPr>
        <w:t>(C)</w:t>
      </w:r>
      <w:r w:rsidRPr="00C33924">
        <w:rPr>
          <w:szCs w:val="20"/>
        </w:rPr>
        <w:tab/>
        <w:t xml:space="preserve">FRRSDN - Available for Dispatch of FRRS by LFC and not Dispatchable by SCED.  This Resource Status is only to be used for Real-Time telemetry purposes;  </w:t>
      </w:r>
    </w:p>
    <w:p w14:paraId="51C660C7" w14:textId="77777777" w:rsidR="00E70551" w:rsidRPr="00C33924" w:rsidRDefault="00E70551" w:rsidP="00E70551">
      <w:pPr>
        <w:spacing w:after="240"/>
        <w:ind w:left="2880" w:hanging="720"/>
        <w:rPr>
          <w:szCs w:val="20"/>
        </w:rPr>
      </w:pPr>
      <w:r w:rsidRPr="00C33924">
        <w:rPr>
          <w:szCs w:val="20"/>
        </w:rPr>
        <w:t>(D)</w:t>
      </w:r>
      <w:r w:rsidRPr="00C33924">
        <w:rPr>
          <w:szCs w:val="20"/>
        </w:rPr>
        <w:tab/>
        <w:t>ONCLR – Available for Dispatch as a Controllable Load Resource by SCED with an RTM Energy Bid;</w:t>
      </w:r>
    </w:p>
    <w:p w14:paraId="427B9C9E" w14:textId="77777777" w:rsidR="00E70551" w:rsidRPr="00C33924" w:rsidRDefault="00E70551" w:rsidP="00E70551">
      <w:pPr>
        <w:spacing w:after="240"/>
        <w:ind w:left="2880" w:hanging="720"/>
        <w:rPr>
          <w:szCs w:val="20"/>
        </w:rPr>
      </w:pPr>
      <w:r w:rsidRPr="00C33924">
        <w:rPr>
          <w:szCs w:val="20"/>
        </w:rPr>
        <w:t>(E)</w:t>
      </w:r>
      <w:r w:rsidRPr="00C33924">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3B2BAD84"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1B342993" w14:textId="77777777" w:rsidR="00E70551" w:rsidRPr="00C33924" w:rsidRDefault="00E70551" w:rsidP="0056445C">
            <w:pPr>
              <w:spacing w:before="120" w:after="240"/>
              <w:rPr>
                <w:iCs/>
                <w:szCs w:val="20"/>
              </w:rPr>
            </w:pPr>
            <w:r w:rsidRPr="00C33924">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5AC74E0" w14:textId="77777777" w:rsidR="00E70551" w:rsidRPr="00C33924" w:rsidRDefault="00E70551" w:rsidP="00E70551">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0551" w:rsidRPr="00C33924" w14:paraId="373E798C" w14:textId="77777777" w:rsidTr="0056445C">
        <w:tc>
          <w:tcPr>
            <w:tcW w:w="9350" w:type="dxa"/>
            <w:tcBorders>
              <w:top w:val="single" w:sz="4" w:space="0" w:color="auto"/>
              <w:left w:val="single" w:sz="4" w:space="0" w:color="auto"/>
              <w:bottom w:val="single" w:sz="4" w:space="0" w:color="auto"/>
              <w:right w:val="single" w:sz="4" w:space="0" w:color="auto"/>
            </w:tcBorders>
            <w:shd w:val="clear" w:color="auto" w:fill="D9D9D9"/>
          </w:tcPr>
          <w:p w14:paraId="140C79A3" w14:textId="77777777" w:rsidR="00E70551" w:rsidRPr="00C33924" w:rsidRDefault="00E70551" w:rsidP="0056445C">
            <w:pPr>
              <w:spacing w:before="120" w:after="240"/>
              <w:rPr>
                <w:b/>
                <w:i/>
                <w:szCs w:val="20"/>
              </w:rPr>
            </w:pPr>
            <w:r w:rsidRPr="00C33924">
              <w:rPr>
                <w:b/>
                <w:i/>
                <w:szCs w:val="20"/>
              </w:rPr>
              <w:t>[NPRR863:  Insert paragraph (F) below upon system implementation and renumber accordingly:]</w:t>
            </w:r>
          </w:p>
          <w:p w14:paraId="3DA327E6" w14:textId="77777777" w:rsidR="00E70551" w:rsidRPr="00C33924" w:rsidRDefault="00E70551" w:rsidP="0056445C">
            <w:pPr>
              <w:spacing w:after="240"/>
              <w:ind w:left="2880" w:hanging="720"/>
              <w:rPr>
                <w:szCs w:val="20"/>
              </w:rPr>
            </w:pPr>
            <w:r w:rsidRPr="00C33924">
              <w:rPr>
                <w:szCs w:val="20"/>
              </w:rPr>
              <w:t>(F)</w:t>
            </w:r>
            <w:r w:rsidRPr="00C33924">
              <w:rPr>
                <w:szCs w:val="20"/>
              </w:rPr>
              <w:tab/>
              <w:t xml:space="preserve">ONECL – Available for Dispatch of ECRS, excluding Controllable Load Resources; </w:t>
            </w:r>
          </w:p>
        </w:tc>
      </w:tr>
    </w:tbl>
    <w:p w14:paraId="72C9C546" w14:textId="77777777" w:rsidR="00E70551" w:rsidRPr="00C33924" w:rsidRDefault="00E70551" w:rsidP="00E70551">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017FA9F2"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41A21154" w14:textId="77777777" w:rsidR="00E70551" w:rsidRPr="00C33924" w:rsidRDefault="00E70551" w:rsidP="0056445C">
            <w:pPr>
              <w:spacing w:before="120" w:after="240"/>
              <w:rPr>
                <w:iCs/>
                <w:szCs w:val="20"/>
              </w:rPr>
            </w:pPr>
            <w:r w:rsidRPr="00C33924">
              <w:rPr>
                <w:b/>
                <w:i/>
                <w:szCs w:val="20"/>
              </w:rPr>
              <w:t>[NPRR1007, NPRR1014, and NPRR1029:  Delete item (F) above upon system implementation of the Real-Time Co-Optimization (RTC) project for NPRR1007; or upon system implementation for NPRR1014 or NPRR1029; and renumber accordingly.]</w:t>
            </w:r>
          </w:p>
        </w:tc>
      </w:tr>
    </w:tbl>
    <w:p w14:paraId="19A76802" w14:textId="77777777" w:rsidR="00E70551" w:rsidRPr="00C33924" w:rsidRDefault="00E70551" w:rsidP="00E70551">
      <w:pPr>
        <w:spacing w:before="240" w:after="240"/>
        <w:ind w:left="2880" w:hanging="720"/>
        <w:rPr>
          <w:szCs w:val="20"/>
        </w:rPr>
      </w:pPr>
      <w:r w:rsidRPr="00C33924">
        <w:rPr>
          <w:szCs w:val="20"/>
        </w:rPr>
        <w:t>(F)</w:t>
      </w:r>
      <w:r w:rsidRPr="00C33924">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0551" w:rsidRPr="00C33924" w14:paraId="6DF9F517" w14:textId="77777777" w:rsidTr="0056445C">
        <w:tc>
          <w:tcPr>
            <w:tcW w:w="9350" w:type="dxa"/>
            <w:tcBorders>
              <w:top w:val="single" w:sz="4" w:space="0" w:color="auto"/>
              <w:left w:val="single" w:sz="4" w:space="0" w:color="auto"/>
              <w:bottom w:val="single" w:sz="4" w:space="0" w:color="auto"/>
              <w:right w:val="single" w:sz="4" w:space="0" w:color="auto"/>
            </w:tcBorders>
            <w:shd w:val="clear" w:color="auto" w:fill="D9D9D9"/>
          </w:tcPr>
          <w:p w14:paraId="464DC5F5" w14:textId="77777777" w:rsidR="00E70551" w:rsidRPr="00C33924" w:rsidRDefault="00E70551" w:rsidP="0056445C">
            <w:pPr>
              <w:spacing w:before="120" w:after="240"/>
              <w:rPr>
                <w:b/>
                <w:i/>
                <w:szCs w:val="20"/>
              </w:rPr>
            </w:pPr>
            <w:r w:rsidRPr="00C33924">
              <w:rPr>
                <w:b/>
                <w:i/>
                <w:szCs w:val="20"/>
              </w:rPr>
              <w:t>[NPRR863 and NPRR1015:  Insert applicable portions of paragraph (H) below upon system implementation of NPRR863:]</w:t>
            </w:r>
          </w:p>
          <w:p w14:paraId="30B013F2" w14:textId="77777777" w:rsidR="00E70551" w:rsidRPr="00C33924" w:rsidRDefault="00E70551" w:rsidP="0056445C">
            <w:pPr>
              <w:spacing w:after="240"/>
              <w:ind w:left="2880" w:hanging="720"/>
              <w:rPr>
                <w:szCs w:val="20"/>
              </w:rPr>
            </w:pPr>
            <w:r w:rsidRPr="00C33924">
              <w:rPr>
                <w:szCs w:val="20"/>
              </w:rPr>
              <w:t>(H)</w:t>
            </w:r>
            <w:r w:rsidRPr="00C33924">
              <w:rPr>
                <w:szCs w:val="20"/>
              </w:rPr>
              <w:tab/>
              <w:t>ONFFRRRSL – Available for Dispatch of RRS when providing FFR, excluding Controllable Load Resources. This Resource Status is only to be used for Real-Time telemetry purposes;</w:t>
            </w:r>
          </w:p>
        </w:tc>
      </w:tr>
    </w:tbl>
    <w:p w14:paraId="293C6CD1" w14:textId="77777777" w:rsidR="00E70551" w:rsidRPr="00C33924" w:rsidRDefault="00E70551" w:rsidP="00E70551">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158E80DD"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0E275257" w14:textId="77777777" w:rsidR="00E70551" w:rsidRPr="00C33924" w:rsidRDefault="00E70551" w:rsidP="0056445C">
            <w:pPr>
              <w:spacing w:before="120" w:after="240"/>
              <w:rPr>
                <w:iCs/>
                <w:szCs w:val="20"/>
              </w:rPr>
            </w:pPr>
            <w:r w:rsidRPr="00C33924">
              <w:rPr>
                <w:b/>
                <w:i/>
                <w:szCs w:val="20"/>
              </w:rPr>
              <w:t xml:space="preserve">[NPRR1007, NPRR1014, and NPRR1029:  Delete item (H) above upon system </w:t>
            </w:r>
            <w:r w:rsidRPr="00C33924">
              <w:rPr>
                <w:b/>
                <w:i/>
                <w:szCs w:val="20"/>
              </w:rPr>
              <w:lastRenderedPageBreak/>
              <w:t>implementation of the Real-Time Co-Optimization (RTC) project for NPRR1007; or upon system implementation for NPRR1014 or NPRR1029.]</w:t>
            </w:r>
          </w:p>
        </w:tc>
      </w:tr>
    </w:tbl>
    <w:p w14:paraId="16F26D0A" w14:textId="77777777" w:rsidR="00E70551" w:rsidRPr="00C33924" w:rsidRDefault="00E70551" w:rsidP="00E70551">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5104364A"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6D4DC86F" w14:textId="77777777" w:rsidR="00E70551" w:rsidRPr="00C33924" w:rsidRDefault="00E70551" w:rsidP="0056445C">
            <w:pPr>
              <w:spacing w:before="120" w:after="240"/>
              <w:rPr>
                <w:b/>
                <w:i/>
                <w:szCs w:val="20"/>
              </w:rPr>
            </w:pPr>
            <w:r w:rsidRPr="00C33924">
              <w:rPr>
                <w:b/>
                <w:i/>
                <w:szCs w:val="20"/>
              </w:rPr>
              <w:t>[NPRR1007, NPRR1014, NPRR1029:  Insert item (B) below upon system implementation of the Real-Time Co-Optimization (RTC) project for NPRR1007; or upon system implementation for NPRR1014 or NPRR1029:]</w:t>
            </w:r>
          </w:p>
          <w:p w14:paraId="5C0F462E" w14:textId="77777777" w:rsidR="00E70551" w:rsidRPr="00C33924" w:rsidRDefault="00E70551" w:rsidP="0056445C">
            <w:pPr>
              <w:spacing w:after="240"/>
              <w:ind w:left="2880" w:hanging="720"/>
              <w:rPr>
                <w:szCs w:val="20"/>
              </w:rPr>
            </w:pPr>
            <w:r w:rsidRPr="00C33924">
              <w:rPr>
                <w:szCs w:val="20"/>
              </w:rPr>
              <w:t>(B)</w:t>
            </w:r>
            <w:r w:rsidRPr="00C33924">
              <w:rPr>
                <w:szCs w:val="20"/>
              </w:rPr>
              <w:tab/>
              <w:t>ONL – On-Line and available for Dispatch by SCED or providing Ancillary Services.</w:t>
            </w:r>
          </w:p>
        </w:tc>
      </w:tr>
    </w:tbl>
    <w:p w14:paraId="29A39E15" w14:textId="77777777" w:rsidR="00E70551" w:rsidRPr="00C33924" w:rsidRDefault="00E70551" w:rsidP="00E70551">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0551" w:rsidRPr="00C33924" w14:paraId="18C15662" w14:textId="77777777" w:rsidTr="0056445C">
        <w:tc>
          <w:tcPr>
            <w:tcW w:w="9350" w:type="dxa"/>
            <w:tcBorders>
              <w:top w:val="single" w:sz="4" w:space="0" w:color="auto"/>
              <w:left w:val="single" w:sz="4" w:space="0" w:color="auto"/>
              <w:bottom w:val="single" w:sz="4" w:space="0" w:color="auto"/>
              <w:right w:val="single" w:sz="4" w:space="0" w:color="auto"/>
            </w:tcBorders>
            <w:shd w:val="clear" w:color="auto" w:fill="D9D9D9"/>
          </w:tcPr>
          <w:p w14:paraId="04F4665F" w14:textId="77777777" w:rsidR="00E70551" w:rsidRPr="00C33924" w:rsidRDefault="00E70551" w:rsidP="0056445C">
            <w:pPr>
              <w:spacing w:before="120" w:after="240"/>
              <w:rPr>
                <w:b/>
                <w:i/>
                <w:szCs w:val="20"/>
              </w:rPr>
            </w:pPr>
            <w:r w:rsidRPr="00C33924">
              <w:rPr>
                <w:b/>
                <w:i/>
                <w:szCs w:val="20"/>
              </w:rPr>
              <w:t>[NPRR1014 or NPRR1029:  Insert applicable portions of paragraph (iv) below upon system implementation:]</w:t>
            </w:r>
          </w:p>
          <w:p w14:paraId="2F07FCB7" w14:textId="77777777" w:rsidR="00E70551" w:rsidRPr="00C33924" w:rsidRDefault="00E70551" w:rsidP="0056445C">
            <w:pPr>
              <w:spacing w:after="240"/>
              <w:ind w:left="2160" w:hanging="720"/>
              <w:rPr>
                <w:szCs w:val="20"/>
              </w:rPr>
            </w:pPr>
            <w:r w:rsidRPr="00C33924">
              <w:rPr>
                <w:szCs w:val="20"/>
              </w:rPr>
              <w:t>(iv)</w:t>
            </w:r>
            <w:r w:rsidRPr="00C33924">
              <w:rPr>
                <w:szCs w:val="20"/>
              </w:rPr>
              <w:tab/>
              <w:t>Select one of the following for Energy Storage Resources (ESRs).  Unless otherwise provided below, these Resource Statuses are to be used for COP and Real-Time telemetry purposes:</w:t>
            </w:r>
          </w:p>
          <w:p w14:paraId="6076C6C7" w14:textId="77777777" w:rsidR="00E70551" w:rsidRPr="00C33924" w:rsidRDefault="00E70551" w:rsidP="0056445C">
            <w:pPr>
              <w:spacing w:after="240"/>
              <w:ind w:left="2880" w:hanging="720"/>
              <w:rPr>
                <w:szCs w:val="20"/>
              </w:rPr>
            </w:pPr>
            <w:r w:rsidRPr="00C33924">
              <w:rPr>
                <w:szCs w:val="20"/>
              </w:rPr>
              <w:t>(A)</w:t>
            </w:r>
            <w:r w:rsidRPr="00C33924">
              <w:rPr>
                <w:szCs w:val="20"/>
              </w:rPr>
              <w:tab/>
              <w:t>ON – On-Line Resource with Energy Bid/Offer Curve;</w:t>
            </w:r>
          </w:p>
          <w:p w14:paraId="47B4B960" w14:textId="77777777" w:rsidR="00E70551" w:rsidRPr="00C33924" w:rsidRDefault="00E70551" w:rsidP="0056445C">
            <w:pPr>
              <w:spacing w:after="240"/>
              <w:ind w:left="2880" w:hanging="720"/>
              <w:rPr>
                <w:szCs w:val="20"/>
              </w:rPr>
            </w:pPr>
            <w:r w:rsidRPr="00C33924">
              <w:rPr>
                <w:szCs w:val="20"/>
              </w:rPr>
              <w:t>(B)</w:t>
            </w:r>
            <w:r w:rsidRPr="00C33924">
              <w:rPr>
                <w:szCs w:val="20"/>
              </w:rPr>
              <w:tab/>
              <w:t>ONOS – On-Line Resource with Output Schedule;</w:t>
            </w:r>
          </w:p>
          <w:p w14:paraId="7B388617" w14:textId="77777777" w:rsidR="00E70551" w:rsidRPr="00C33924" w:rsidRDefault="00E70551" w:rsidP="0056445C">
            <w:pPr>
              <w:spacing w:after="240"/>
              <w:ind w:left="2880" w:hanging="720"/>
              <w:rPr>
                <w:szCs w:val="20"/>
              </w:rPr>
            </w:pPr>
            <w:r w:rsidRPr="00C33924">
              <w:rPr>
                <w:szCs w:val="20"/>
              </w:rPr>
              <w:t>(C)</w:t>
            </w:r>
            <w:r w:rsidRPr="00C33924">
              <w:rPr>
                <w:szCs w:val="20"/>
              </w:rPr>
              <w:tab/>
              <w:t>ONTEST – On-Line blocked from SCED for operations testing (while ONTEST, an Energy Storage Resource (ESR) may be shown on Outage in the Outage Scheduler);</w:t>
            </w:r>
          </w:p>
          <w:p w14:paraId="427D27FA" w14:textId="77777777" w:rsidR="00E70551" w:rsidRPr="00C33924" w:rsidRDefault="00E70551" w:rsidP="0056445C">
            <w:pPr>
              <w:spacing w:after="240"/>
              <w:ind w:left="2880" w:hanging="720"/>
              <w:rPr>
                <w:szCs w:val="20"/>
              </w:rPr>
            </w:pPr>
            <w:r w:rsidRPr="00C33924">
              <w:rPr>
                <w:szCs w:val="20"/>
              </w:rPr>
              <w:t>(D)</w:t>
            </w:r>
            <w:r w:rsidRPr="00C33924">
              <w:rPr>
                <w:szCs w:val="20"/>
              </w:rPr>
              <w:tab/>
              <w:t>ONEMR – On-Line EMR (available for commitment or dispatch only for ERCOT-declared Emergency Conditions; the QSE may appropriately set LSL and High Sustained Limit (HSL) to reflect operating limits);</w:t>
            </w:r>
          </w:p>
          <w:p w14:paraId="567372F7" w14:textId="77777777" w:rsidR="00E70551" w:rsidRPr="00C33924" w:rsidRDefault="00E70551" w:rsidP="0056445C">
            <w:pPr>
              <w:spacing w:after="240"/>
              <w:ind w:left="2880" w:hanging="720"/>
              <w:rPr>
                <w:szCs w:val="20"/>
              </w:rPr>
            </w:pPr>
            <w:r w:rsidRPr="00C33924">
              <w:rPr>
                <w:szCs w:val="20"/>
              </w:rPr>
              <w:t>(E)</w:t>
            </w:r>
            <w:r w:rsidRPr="00C33924">
              <w:rPr>
                <w:szCs w:val="20"/>
              </w:rPr>
              <w:tab/>
              <w:t xml:space="preserve">ONHOLD – Resource is On-Line but temporarily unavailable for Dispatch by SCED or Ancillary Service awards.  ESRs shall not be discharging into or charging from the grid. This Resource Status is only to be used for Real-Time telemetry purposes; </w:t>
            </w:r>
            <w:del w:id="177" w:author="ERCOT 02XX22" w:date="2022-01-24T11:19:00Z">
              <w:r w:rsidRPr="00C33924" w:rsidDel="001517B4">
                <w:rPr>
                  <w:szCs w:val="20"/>
                </w:rPr>
                <w:delText>and</w:delText>
              </w:r>
            </w:del>
          </w:p>
          <w:p w14:paraId="260E6312" w14:textId="77777777" w:rsidR="00E70551" w:rsidRPr="00C33924" w:rsidRDefault="00E70551" w:rsidP="0056445C">
            <w:pPr>
              <w:spacing w:after="240"/>
              <w:ind w:left="2880" w:hanging="720"/>
              <w:rPr>
                <w:ins w:id="178" w:author="ERCOT 02XX22" w:date="2022-01-24T11:19:00Z"/>
                <w:szCs w:val="20"/>
              </w:rPr>
            </w:pPr>
            <w:r w:rsidRPr="00C33924">
              <w:rPr>
                <w:szCs w:val="20"/>
              </w:rPr>
              <w:t>(F)</w:t>
            </w:r>
            <w:r w:rsidRPr="00C33924">
              <w:rPr>
                <w:szCs w:val="20"/>
              </w:rPr>
              <w:tab/>
              <w:t>OUT – Off-Line and unavailable; and</w:t>
            </w:r>
          </w:p>
          <w:p w14:paraId="10FB6E40" w14:textId="0E2BF3FA" w:rsidR="001517B4" w:rsidRPr="00C33924" w:rsidRDefault="001517B4" w:rsidP="001517B4">
            <w:pPr>
              <w:spacing w:before="240" w:after="240"/>
              <w:ind w:left="2880" w:hanging="720"/>
              <w:rPr>
                <w:szCs w:val="20"/>
              </w:rPr>
            </w:pPr>
            <w:ins w:id="179" w:author="ERCOT 02XX22" w:date="2022-01-24T11:19:00Z">
              <w:r w:rsidRPr="00C33924">
                <w:rPr>
                  <w:szCs w:val="20"/>
                </w:rPr>
                <w:t>(G)</w:t>
              </w:r>
              <w:r w:rsidRPr="00C33924">
                <w:rPr>
                  <w:szCs w:val="20"/>
                </w:rPr>
                <w:tab/>
              </w:r>
            </w:ins>
            <w:ins w:id="180" w:author="ERCOT 02XX22" w:date="2022-01-24T15:28:00Z">
              <w:r w:rsidR="00344141" w:rsidRPr="00C33924">
                <w:rPr>
                  <w:szCs w:val="20"/>
                </w:rPr>
                <w:t>ON</w:t>
              </w:r>
            </w:ins>
            <w:ins w:id="181" w:author="ERCOT 02XX22" w:date="2022-02-10T13:56:00Z">
              <w:r w:rsidR="00EA0327" w:rsidRPr="00C33924">
                <w:rPr>
                  <w:szCs w:val="20"/>
                </w:rPr>
                <w:t>HOLD</w:t>
              </w:r>
            </w:ins>
            <w:ins w:id="182" w:author="ERCOT 02XX22" w:date="2022-01-24T11:19:00Z">
              <w:r w:rsidRPr="00C33924">
                <w:rPr>
                  <w:szCs w:val="20"/>
                </w:rPr>
                <w:t xml:space="preserve"> – Resource is On-Line but temporarily unavailable for Dispatch by SCED or for </w:t>
              </w:r>
            </w:ins>
            <w:ins w:id="183" w:author="ERCOT 02XX22" w:date="2022-01-26T15:06:00Z">
              <w:r w:rsidR="00FA3650" w:rsidRPr="00C33924">
                <w:rPr>
                  <w:szCs w:val="20"/>
                </w:rPr>
                <w:t>participating in</w:t>
              </w:r>
            </w:ins>
            <w:ins w:id="184" w:author="ERCOT 02XX22" w:date="2022-01-24T11:19:00Z">
              <w:r w:rsidRPr="00C33924">
                <w:rPr>
                  <w:szCs w:val="20"/>
                </w:rPr>
                <w:t xml:space="preserve"> Ancillary Services.  This Resource Status is only to be used for Real-Time telemetry purposes.  For SCED, Resource Base Points will be set equal to the telemetered net real power of the Resource available at the time of the SCED execution; and</w:t>
              </w:r>
            </w:ins>
          </w:p>
        </w:tc>
      </w:tr>
    </w:tbl>
    <w:p w14:paraId="4C1BABDE" w14:textId="77777777" w:rsidR="00E70551" w:rsidRPr="00C33924" w:rsidRDefault="00E70551" w:rsidP="00E70551">
      <w:pPr>
        <w:spacing w:before="240" w:after="240"/>
        <w:ind w:left="1440" w:hanging="720"/>
        <w:rPr>
          <w:szCs w:val="20"/>
        </w:rPr>
      </w:pPr>
      <w:r w:rsidRPr="00C33924">
        <w:rPr>
          <w:szCs w:val="20"/>
        </w:rPr>
        <w:lastRenderedPageBreak/>
        <w:t>(c)</w:t>
      </w:r>
      <w:r w:rsidRPr="00C33924">
        <w:rPr>
          <w:szCs w:val="20"/>
        </w:rPr>
        <w:tab/>
        <w:t>The HSL;</w:t>
      </w:r>
    </w:p>
    <w:p w14:paraId="5C9D3B50" w14:textId="77777777" w:rsidR="00E70551" w:rsidRPr="00C33924" w:rsidRDefault="00E70551" w:rsidP="00E70551">
      <w:pPr>
        <w:spacing w:after="240"/>
        <w:ind w:left="2160" w:hanging="720"/>
        <w:rPr>
          <w:szCs w:val="20"/>
        </w:rPr>
      </w:pPr>
      <w:r w:rsidRPr="00C33924">
        <w:rPr>
          <w:szCs w:val="20"/>
        </w:rPr>
        <w:t>(i)</w:t>
      </w:r>
      <w:r w:rsidRPr="00C33924">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27AB012A"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16F959D6" w14:textId="77777777" w:rsidR="00E70551" w:rsidRPr="00C33924" w:rsidRDefault="00E70551" w:rsidP="0056445C">
            <w:pPr>
              <w:spacing w:before="120" w:after="240"/>
              <w:rPr>
                <w:b/>
                <w:i/>
                <w:szCs w:val="20"/>
              </w:rPr>
            </w:pPr>
            <w:r w:rsidRPr="00C33924">
              <w:rPr>
                <w:b/>
                <w:i/>
                <w:szCs w:val="20"/>
              </w:rPr>
              <w:t>[NPRR1014 and NPRR1029:  Insert applicable portions of paragraph (ii) below upon system implementation:]</w:t>
            </w:r>
          </w:p>
          <w:p w14:paraId="76F81E30" w14:textId="77777777" w:rsidR="00E70551" w:rsidRPr="00C33924" w:rsidRDefault="00E70551" w:rsidP="0056445C">
            <w:pPr>
              <w:spacing w:after="240"/>
              <w:ind w:left="2160" w:hanging="720"/>
              <w:rPr>
                <w:szCs w:val="20"/>
              </w:rPr>
            </w:pPr>
            <w:r w:rsidRPr="00C33924">
              <w:rPr>
                <w:szCs w:val="20"/>
              </w:rPr>
              <w:t>(ii)</w:t>
            </w:r>
            <w:r w:rsidRPr="00C33924">
              <w:rPr>
                <w:szCs w:val="20"/>
              </w:rPr>
              <w:tab/>
              <w:t>For ESRs, the HSL may be negative;</w:t>
            </w:r>
          </w:p>
        </w:tc>
      </w:tr>
    </w:tbl>
    <w:p w14:paraId="6658671F" w14:textId="77777777" w:rsidR="00E70551" w:rsidRPr="00C33924" w:rsidRDefault="00E70551" w:rsidP="00E70551">
      <w:pPr>
        <w:spacing w:before="240" w:after="240"/>
        <w:ind w:left="1440" w:hanging="720"/>
        <w:rPr>
          <w:szCs w:val="20"/>
        </w:rPr>
      </w:pPr>
      <w:r w:rsidRPr="00C33924">
        <w:rPr>
          <w:szCs w:val="20"/>
        </w:rPr>
        <w:t>(d)</w:t>
      </w:r>
      <w:r w:rsidRPr="00C33924">
        <w:rPr>
          <w:szCs w:val="20"/>
        </w:rPr>
        <w:tab/>
        <w:t>The LSL;</w:t>
      </w:r>
    </w:p>
    <w:p w14:paraId="6878F94F" w14:textId="77777777" w:rsidR="00E70551" w:rsidRPr="00C33924" w:rsidRDefault="00E70551" w:rsidP="00E70551">
      <w:pPr>
        <w:spacing w:after="240"/>
        <w:ind w:left="2160" w:hanging="720"/>
        <w:rPr>
          <w:szCs w:val="20"/>
        </w:rPr>
      </w:pPr>
      <w:r w:rsidRPr="00C33924">
        <w:rPr>
          <w:szCs w:val="20"/>
        </w:rPr>
        <w:t>(i)</w:t>
      </w:r>
      <w:r w:rsidRPr="00C33924">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205FB746"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04013EDE" w14:textId="77777777" w:rsidR="00E70551" w:rsidRPr="00C33924" w:rsidRDefault="00E70551" w:rsidP="0056445C">
            <w:pPr>
              <w:spacing w:before="120" w:after="240"/>
              <w:rPr>
                <w:b/>
                <w:i/>
                <w:szCs w:val="20"/>
              </w:rPr>
            </w:pPr>
            <w:r w:rsidRPr="00C33924">
              <w:rPr>
                <w:b/>
                <w:i/>
                <w:szCs w:val="20"/>
              </w:rPr>
              <w:t>[NPRR1014 and NPRR1029:  Insert applicable portions of paragraph (ii) below upon system implementation:]</w:t>
            </w:r>
          </w:p>
          <w:p w14:paraId="3ED58518" w14:textId="77777777" w:rsidR="00E70551" w:rsidRPr="00C33924" w:rsidRDefault="00E70551" w:rsidP="0056445C">
            <w:pPr>
              <w:spacing w:after="240"/>
              <w:ind w:left="2160" w:hanging="720"/>
              <w:rPr>
                <w:szCs w:val="20"/>
              </w:rPr>
            </w:pPr>
            <w:r w:rsidRPr="00C33924">
              <w:rPr>
                <w:szCs w:val="20"/>
              </w:rPr>
              <w:t>(ii)</w:t>
            </w:r>
            <w:r w:rsidRPr="00C33924">
              <w:rPr>
                <w:szCs w:val="20"/>
              </w:rPr>
              <w:tab/>
              <w:t>For ESRs, the LSL may be positive;</w:t>
            </w:r>
          </w:p>
        </w:tc>
      </w:tr>
    </w:tbl>
    <w:p w14:paraId="1306ABD5" w14:textId="77777777" w:rsidR="00E70551" w:rsidRPr="00C33924" w:rsidRDefault="00E70551" w:rsidP="00E70551">
      <w:pPr>
        <w:spacing w:before="240" w:after="240"/>
        <w:ind w:left="1440" w:hanging="720"/>
        <w:rPr>
          <w:szCs w:val="20"/>
        </w:rPr>
      </w:pPr>
      <w:r w:rsidRPr="00C33924">
        <w:rPr>
          <w:szCs w:val="20"/>
        </w:rPr>
        <w:t>(e)</w:t>
      </w:r>
      <w:r w:rsidRPr="00C33924">
        <w:rPr>
          <w:szCs w:val="20"/>
        </w:rPr>
        <w:tab/>
        <w:t>The High Emergency Limit (HEL);</w:t>
      </w:r>
    </w:p>
    <w:p w14:paraId="01FAD516" w14:textId="77777777" w:rsidR="00E70551" w:rsidRPr="00C33924" w:rsidRDefault="00E70551" w:rsidP="00E70551">
      <w:pPr>
        <w:spacing w:after="240"/>
        <w:ind w:left="1440" w:hanging="720"/>
        <w:rPr>
          <w:szCs w:val="20"/>
        </w:rPr>
      </w:pPr>
      <w:r w:rsidRPr="00C33924">
        <w:rPr>
          <w:szCs w:val="20"/>
        </w:rPr>
        <w:t>(f)</w:t>
      </w:r>
      <w:r w:rsidRPr="00C33924">
        <w:rPr>
          <w:szCs w:val="20"/>
        </w:rPr>
        <w:tab/>
        <w:t>The Low Emergency Limit (LEL); and</w:t>
      </w:r>
    </w:p>
    <w:p w14:paraId="0ECD6425" w14:textId="77777777" w:rsidR="00E70551" w:rsidRPr="00C33924" w:rsidRDefault="00E70551" w:rsidP="00E70551">
      <w:pPr>
        <w:spacing w:after="240"/>
        <w:ind w:left="1440" w:hanging="720"/>
        <w:rPr>
          <w:szCs w:val="20"/>
        </w:rPr>
      </w:pPr>
      <w:r w:rsidRPr="00C33924">
        <w:rPr>
          <w:szCs w:val="20"/>
        </w:rPr>
        <w:t>(g)</w:t>
      </w:r>
      <w:r w:rsidRPr="00C33924">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5B83B040"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788786EE" w14:textId="77777777" w:rsidR="00E70551" w:rsidRPr="00C33924" w:rsidRDefault="00E70551" w:rsidP="0056445C">
            <w:pPr>
              <w:spacing w:before="120" w:after="240"/>
              <w:rPr>
                <w:b/>
                <w:i/>
                <w:szCs w:val="20"/>
              </w:rPr>
            </w:pPr>
            <w:r w:rsidRPr="00C33924">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02503EBE" w14:textId="77777777" w:rsidR="00E70551" w:rsidRPr="00C33924" w:rsidRDefault="00E70551" w:rsidP="0056445C">
            <w:pPr>
              <w:spacing w:after="240"/>
              <w:ind w:left="1440" w:hanging="720"/>
              <w:rPr>
                <w:szCs w:val="20"/>
              </w:rPr>
            </w:pPr>
            <w:r w:rsidRPr="00C33924">
              <w:rPr>
                <w:szCs w:val="20"/>
              </w:rPr>
              <w:t>(g)</w:t>
            </w:r>
            <w:r w:rsidRPr="00C33924">
              <w:rPr>
                <w:szCs w:val="20"/>
              </w:rPr>
              <w:tab/>
              <w:t>Ancillary Service capability in MW for each product and sub-type.</w:t>
            </w:r>
          </w:p>
        </w:tc>
      </w:tr>
    </w:tbl>
    <w:p w14:paraId="660D6E0D" w14:textId="77777777" w:rsidR="00E70551" w:rsidRPr="00C33924" w:rsidRDefault="00E70551" w:rsidP="00E70551">
      <w:pPr>
        <w:spacing w:before="240" w:after="240"/>
        <w:ind w:left="2160" w:hanging="720"/>
        <w:rPr>
          <w:szCs w:val="20"/>
        </w:rPr>
      </w:pPr>
      <w:r w:rsidRPr="00C33924">
        <w:rPr>
          <w:szCs w:val="20"/>
        </w:rPr>
        <w:t>(i)</w:t>
      </w:r>
      <w:r w:rsidRPr="00C33924">
        <w:rPr>
          <w:szCs w:val="20"/>
        </w:rPr>
        <w:tab/>
        <w:t>Regulation Up (Reg-Up);</w:t>
      </w:r>
    </w:p>
    <w:p w14:paraId="2C43E1A9" w14:textId="77777777" w:rsidR="00E70551" w:rsidRPr="00C33924" w:rsidRDefault="00E70551" w:rsidP="00E70551">
      <w:pPr>
        <w:spacing w:after="240"/>
        <w:ind w:left="2160" w:hanging="720"/>
        <w:rPr>
          <w:szCs w:val="20"/>
        </w:rPr>
      </w:pPr>
      <w:r w:rsidRPr="00C33924">
        <w:rPr>
          <w:szCs w:val="20"/>
        </w:rPr>
        <w:t>(ii)</w:t>
      </w:r>
      <w:r w:rsidRPr="00C33924">
        <w:rPr>
          <w:szCs w:val="20"/>
        </w:rPr>
        <w:tab/>
        <w:t>Regulation Down (Reg-Down);</w:t>
      </w:r>
    </w:p>
    <w:p w14:paraId="4334CA50" w14:textId="77777777" w:rsidR="00E70551" w:rsidRPr="00C33924" w:rsidRDefault="00E70551" w:rsidP="00E70551">
      <w:pPr>
        <w:spacing w:after="240"/>
        <w:ind w:left="2160" w:hanging="720"/>
        <w:rPr>
          <w:szCs w:val="20"/>
        </w:rPr>
      </w:pPr>
      <w:r w:rsidRPr="00C33924">
        <w:rPr>
          <w:szCs w:val="20"/>
        </w:rPr>
        <w:t>(iii)</w:t>
      </w:r>
      <w:r w:rsidRPr="00C33924">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0551" w:rsidRPr="00C33924" w14:paraId="5FAB3864" w14:textId="77777777" w:rsidTr="0056445C">
        <w:tc>
          <w:tcPr>
            <w:tcW w:w="9350" w:type="dxa"/>
            <w:tcBorders>
              <w:top w:val="single" w:sz="4" w:space="0" w:color="auto"/>
              <w:left w:val="single" w:sz="4" w:space="0" w:color="auto"/>
              <w:bottom w:val="single" w:sz="4" w:space="0" w:color="auto"/>
              <w:right w:val="single" w:sz="4" w:space="0" w:color="auto"/>
            </w:tcBorders>
            <w:shd w:val="clear" w:color="auto" w:fill="D9D9D9"/>
          </w:tcPr>
          <w:p w14:paraId="5B42488F" w14:textId="77777777" w:rsidR="00E70551" w:rsidRPr="00C33924" w:rsidRDefault="00E70551" w:rsidP="0056445C">
            <w:pPr>
              <w:spacing w:before="120" w:after="240"/>
              <w:rPr>
                <w:b/>
                <w:i/>
                <w:szCs w:val="20"/>
              </w:rPr>
            </w:pPr>
            <w:r w:rsidRPr="00C33924">
              <w:rPr>
                <w:b/>
                <w:i/>
                <w:szCs w:val="20"/>
              </w:rPr>
              <w:t>[NPRR863:  Insert paragraph (iv) below upon system implementation and renumber accordingly:]</w:t>
            </w:r>
          </w:p>
          <w:p w14:paraId="18E68C90" w14:textId="77777777" w:rsidR="00E70551" w:rsidRPr="00C33924" w:rsidRDefault="00E70551" w:rsidP="0056445C">
            <w:pPr>
              <w:spacing w:after="240"/>
              <w:ind w:left="2160" w:hanging="720"/>
              <w:rPr>
                <w:szCs w:val="20"/>
              </w:rPr>
            </w:pPr>
            <w:r w:rsidRPr="00C33924">
              <w:rPr>
                <w:szCs w:val="20"/>
              </w:rPr>
              <w:t>(iv)</w:t>
            </w:r>
            <w:r w:rsidRPr="00C33924">
              <w:rPr>
                <w:szCs w:val="20"/>
              </w:rPr>
              <w:tab/>
              <w:t>ECRS; and</w:t>
            </w:r>
          </w:p>
        </w:tc>
      </w:tr>
    </w:tbl>
    <w:p w14:paraId="469F4A7D" w14:textId="77777777" w:rsidR="00E70551" w:rsidRPr="00C33924" w:rsidRDefault="00E70551" w:rsidP="00E70551">
      <w:pPr>
        <w:spacing w:before="240" w:after="240"/>
        <w:ind w:left="2160" w:hanging="720"/>
        <w:rPr>
          <w:szCs w:val="20"/>
        </w:rPr>
      </w:pPr>
      <w:r w:rsidRPr="00C33924">
        <w:rPr>
          <w:szCs w:val="20"/>
        </w:rPr>
        <w:lastRenderedPageBreak/>
        <w:t>(iv)</w:t>
      </w:r>
      <w:r w:rsidRPr="00C33924">
        <w:rPr>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6AF2E64E"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67F98868" w14:textId="77777777" w:rsidR="00E70551" w:rsidRPr="00C33924" w:rsidRDefault="00E70551" w:rsidP="0056445C">
            <w:pPr>
              <w:spacing w:before="120" w:after="240"/>
              <w:rPr>
                <w:szCs w:val="20"/>
              </w:rPr>
            </w:pPr>
            <w:r w:rsidRPr="00C33924">
              <w:rPr>
                <w:b/>
                <w:i/>
                <w:szCs w:val="20"/>
              </w:rPr>
              <w:t>[NPRR1007, NPRR1014, and NPRR1029:  Delete items (i)-(iv) above upon system implementation of the Real-Time Co-Optimization (RTC) project for NPRR1007; or upon system implementation for NPRR1014 or NPRR1029.]</w:t>
            </w:r>
          </w:p>
        </w:tc>
      </w:tr>
    </w:tbl>
    <w:p w14:paraId="037A2717" w14:textId="77777777" w:rsidR="00E70551" w:rsidRPr="00C33924" w:rsidRDefault="00E70551" w:rsidP="00E70551">
      <w:pPr>
        <w:spacing w:before="240" w:after="240"/>
        <w:ind w:left="720" w:hanging="720"/>
        <w:rPr>
          <w:iCs/>
          <w:szCs w:val="20"/>
        </w:rPr>
      </w:pPr>
      <w:r w:rsidRPr="00C33924">
        <w:rPr>
          <w:iCs/>
          <w:szCs w:val="20"/>
        </w:rPr>
        <w:t>(6)</w:t>
      </w:r>
      <w:r w:rsidRPr="00C33924">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003A4E70" w14:textId="77777777" w:rsidR="00E70551" w:rsidRPr="00C33924" w:rsidRDefault="00E70551" w:rsidP="00E70551">
      <w:pPr>
        <w:spacing w:after="240"/>
        <w:ind w:left="1440" w:hanging="720"/>
        <w:rPr>
          <w:szCs w:val="20"/>
        </w:rPr>
      </w:pPr>
      <w:r w:rsidRPr="00C33924">
        <w:rPr>
          <w:szCs w:val="20"/>
        </w:rPr>
        <w:t>(a)</w:t>
      </w:r>
      <w:r w:rsidRPr="00C33924">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57DFD130" w14:textId="77777777" w:rsidR="00E70551" w:rsidRPr="00C33924" w:rsidRDefault="00E70551" w:rsidP="00E70551">
      <w:pPr>
        <w:spacing w:after="240"/>
        <w:ind w:left="1440" w:hanging="720"/>
        <w:rPr>
          <w:szCs w:val="20"/>
        </w:rPr>
      </w:pPr>
      <w:r w:rsidRPr="00C33924">
        <w:rPr>
          <w:szCs w:val="20"/>
        </w:rPr>
        <w:t>(b)</w:t>
      </w:r>
      <w:r w:rsidRPr="00C33924">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4069089D" w14:textId="77777777" w:rsidR="00E70551" w:rsidRPr="00C33924" w:rsidRDefault="00E70551" w:rsidP="00E70551">
      <w:pPr>
        <w:spacing w:after="240"/>
        <w:ind w:left="1440" w:hanging="720"/>
        <w:rPr>
          <w:szCs w:val="20"/>
        </w:rPr>
      </w:pPr>
      <w:r w:rsidRPr="00C33924">
        <w:rPr>
          <w:szCs w:val="20"/>
        </w:rPr>
        <w:t>(c)</w:t>
      </w:r>
      <w:r w:rsidRPr="00C33924">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E70551" w:rsidRPr="00C33924" w14:paraId="14824433" w14:textId="77777777" w:rsidTr="0056445C">
        <w:tc>
          <w:tcPr>
            <w:tcW w:w="9332" w:type="dxa"/>
            <w:tcBorders>
              <w:top w:val="single" w:sz="4" w:space="0" w:color="auto"/>
              <w:left w:val="single" w:sz="4" w:space="0" w:color="auto"/>
              <w:bottom w:val="single" w:sz="4" w:space="0" w:color="auto"/>
              <w:right w:val="single" w:sz="4" w:space="0" w:color="auto"/>
            </w:tcBorders>
            <w:shd w:val="clear" w:color="auto" w:fill="D9D9D9"/>
          </w:tcPr>
          <w:p w14:paraId="187C3FA9" w14:textId="77777777" w:rsidR="00E70551" w:rsidRPr="00C33924" w:rsidRDefault="00E70551" w:rsidP="0056445C">
            <w:pPr>
              <w:spacing w:before="120" w:after="240"/>
              <w:rPr>
                <w:b/>
                <w:i/>
                <w:szCs w:val="20"/>
              </w:rPr>
            </w:pPr>
            <w:r w:rsidRPr="00C33924">
              <w:rPr>
                <w:b/>
                <w:i/>
                <w:szCs w:val="20"/>
              </w:rPr>
              <w:t>[NPRR1007, NPRR1014, and NPRR1029:  Replace paragraph (c) above with the following upon system implementation of the Real-Time Co-Optimization (RTC) project for NPRR1007; or upon system implementation for NPRR1014 or NPRR1029:]</w:t>
            </w:r>
          </w:p>
          <w:p w14:paraId="71A2FAF4" w14:textId="77777777" w:rsidR="00E70551" w:rsidRPr="00C33924" w:rsidRDefault="00E70551" w:rsidP="0056445C">
            <w:pPr>
              <w:spacing w:after="240"/>
              <w:ind w:left="1440" w:hanging="720"/>
              <w:rPr>
                <w:szCs w:val="20"/>
              </w:rPr>
            </w:pPr>
            <w:r w:rsidRPr="00C33924">
              <w:rPr>
                <w:szCs w:val="20"/>
              </w:rPr>
              <w:t>(c)</w:t>
            </w:r>
            <w:r w:rsidRPr="00C33924">
              <w:rPr>
                <w:szCs w:val="20"/>
              </w:rPr>
              <w:tab/>
              <w:t>ERCOT systems shall allow only one Combined Cycle Generation Resource in a Combined Cycle Train to offer Off-Line Non-Spin in the DAM or SCED.</w:t>
            </w:r>
          </w:p>
        </w:tc>
      </w:tr>
    </w:tbl>
    <w:p w14:paraId="647F1F2F" w14:textId="77777777" w:rsidR="00E70551" w:rsidRPr="00C33924" w:rsidRDefault="00E70551" w:rsidP="00E70551">
      <w:pPr>
        <w:spacing w:before="240" w:after="240"/>
        <w:ind w:left="2160" w:hanging="720"/>
        <w:rPr>
          <w:szCs w:val="20"/>
        </w:rPr>
      </w:pPr>
      <w:r w:rsidRPr="00C33924">
        <w:rPr>
          <w:szCs w:val="20"/>
        </w:rPr>
        <w:lastRenderedPageBreak/>
        <w:t>(i)</w:t>
      </w:r>
      <w:r w:rsidRPr="00C33924">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BDC32ED" w14:textId="77777777" w:rsidR="00E70551" w:rsidRPr="00C33924" w:rsidRDefault="00E70551" w:rsidP="00E70551">
      <w:pPr>
        <w:spacing w:after="240"/>
        <w:ind w:left="2160" w:hanging="720"/>
        <w:rPr>
          <w:szCs w:val="20"/>
        </w:rPr>
      </w:pPr>
      <w:r w:rsidRPr="00C33924">
        <w:rPr>
          <w:szCs w:val="20"/>
        </w:rPr>
        <w:t>(ii)</w:t>
      </w:r>
      <w:r w:rsidRPr="00C33924">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99A9AAB" w14:textId="77777777" w:rsidR="00E70551" w:rsidRPr="00C33924" w:rsidRDefault="00E70551" w:rsidP="00E70551">
      <w:pPr>
        <w:spacing w:after="240"/>
        <w:ind w:left="1440" w:hanging="720"/>
        <w:rPr>
          <w:iCs/>
          <w:szCs w:val="20"/>
        </w:rPr>
      </w:pPr>
      <w:r w:rsidRPr="00C33924">
        <w:rPr>
          <w:iCs/>
          <w:szCs w:val="20"/>
        </w:rPr>
        <w:t>(d)</w:t>
      </w:r>
      <w:r w:rsidRPr="00C33924">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4B2C739A" w14:textId="77777777" w:rsidR="00E70551" w:rsidRPr="00C33924" w:rsidRDefault="00E70551" w:rsidP="00E70551">
      <w:pPr>
        <w:spacing w:after="240"/>
        <w:ind w:left="720" w:hanging="720"/>
        <w:rPr>
          <w:iCs/>
          <w:szCs w:val="20"/>
        </w:rPr>
      </w:pPr>
      <w:r w:rsidRPr="00C33924">
        <w:rPr>
          <w:iCs/>
          <w:szCs w:val="20"/>
        </w:rPr>
        <w:t>(7)</w:t>
      </w:r>
      <w:r w:rsidRPr="00C33924">
        <w:rPr>
          <w:iCs/>
          <w:szCs w:val="20"/>
        </w:rPr>
        <w:tab/>
        <w:t>ERCOT may accept COPs only from QSEs.</w:t>
      </w:r>
    </w:p>
    <w:p w14:paraId="035BC0DA" w14:textId="77777777" w:rsidR="00E70551" w:rsidRPr="00C33924" w:rsidRDefault="00E70551" w:rsidP="00E70551">
      <w:pPr>
        <w:spacing w:after="240"/>
        <w:ind w:left="720" w:hanging="720"/>
        <w:rPr>
          <w:iCs/>
          <w:szCs w:val="20"/>
        </w:rPr>
      </w:pPr>
      <w:r w:rsidRPr="00C33924">
        <w:rPr>
          <w:iCs/>
          <w:szCs w:val="20"/>
        </w:rPr>
        <w:t>(8)</w:t>
      </w:r>
      <w:r w:rsidRPr="00C33924">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0551" w:rsidRPr="00C33924" w14:paraId="0CDE3C53" w14:textId="77777777" w:rsidTr="0056445C">
        <w:tc>
          <w:tcPr>
            <w:tcW w:w="9350" w:type="dxa"/>
            <w:tcBorders>
              <w:top w:val="single" w:sz="4" w:space="0" w:color="auto"/>
              <w:left w:val="single" w:sz="4" w:space="0" w:color="auto"/>
              <w:bottom w:val="single" w:sz="4" w:space="0" w:color="auto"/>
              <w:right w:val="single" w:sz="4" w:space="0" w:color="auto"/>
            </w:tcBorders>
            <w:shd w:val="clear" w:color="auto" w:fill="D9D9D9"/>
          </w:tcPr>
          <w:p w14:paraId="72021FDE" w14:textId="77777777" w:rsidR="00E70551" w:rsidRPr="00C33924" w:rsidRDefault="00E70551" w:rsidP="0056445C">
            <w:pPr>
              <w:spacing w:before="120" w:after="240"/>
              <w:rPr>
                <w:b/>
                <w:i/>
                <w:szCs w:val="20"/>
              </w:rPr>
            </w:pPr>
            <w:r w:rsidRPr="00C33924">
              <w:rPr>
                <w:b/>
                <w:i/>
                <w:szCs w:val="20"/>
              </w:rPr>
              <w:t>[NPRR1029:  Replace paragraph (8) above with the following upon system implementation:]</w:t>
            </w:r>
          </w:p>
          <w:p w14:paraId="568D7C16" w14:textId="77777777" w:rsidR="00E70551" w:rsidRPr="00C33924" w:rsidRDefault="00E70551" w:rsidP="0056445C">
            <w:pPr>
              <w:spacing w:after="240"/>
              <w:ind w:left="720" w:hanging="720"/>
              <w:rPr>
                <w:iCs/>
                <w:szCs w:val="20"/>
              </w:rPr>
            </w:pPr>
            <w:r w:rsidRPr="00C33924">
              <w:rPr>
                <w:iCs/>
                <w:szCs w:val="20"/>
              </w:rPr>
              <w:t>(8)</w:t>
            </w:r>
            <w:r w:rsidRPr="00C33924">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C33924">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C33924">
              <w:rPr>
                <w:iCs/>
                <w:szCs w:val="20"/>
              </w:rPr>
              <w:t xml:space="preserve">ERCOT will notify the QSE via an Extensible Markup Language (XML) message each time COP HSL values are updated </w:t>
            </w:r>
            <w:r w:rsidRPr="00C33924">
              <w:rPr>
                <w:iCs/>
                <w:szCs w:val="20"/>
              </w:rPr>
              <w:lastRenderedPageBreak/>
              <w:t xml:space="preserve">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C33924">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4BCF7F2" w14:textId="77777777" w:rsidR="00E70551" w:rsidRPr="00C33924" w:rsidRDefault="00E70551" w:rsidP="00E70551">
      <w:pPr>
        <w:spacing w:before="240" w:after="240"/>
        <w:ind w:left="720" w:hanging="720"/>
        <w:rPr>
          <w:iCs/>
          <w:szCs w:val="20"/>
        </w:rPr>
      </w:pPr>
      <w:r w:rsidRPr="00C33924">
        <w:rPr>
          <w:iCs/>
          <w:szCs w:val="20"/>
        </w:rPr>
        <w:lastRenderedPageBreak/>
        <w:t>(9)</w:t>
      </w:r>
      <w:r w:rsidRPr="00C33924">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C33924">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C33924">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2080D6CF" w14:textId="77777777" w:rsidR="00E70551" w:rsidRPr="00C33924" w:rsidRDefault="00E70551" w:rsidP="00E70551">
      <w:pPr>
        <w:spacing w:after="240"/>
        <w:ind w:left="720" w:hanging="720"/>
        <w:rPr>
          <w:iCs/>
          <w:szCs w:val="20"/>
        </w:rPr>
      </w:pPr>
      <w:r w:rsidRPr="00C33924">
        <w:rPr>
          <w:iCs/>
          <w:szCs w:val="20"/>
        </w:rPr>
        <w:t>(10)</w:t>
      </w:r>
      <w:r w:rsidRPr="00C33924">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09BD7927" w14:textId="77777777" w:rsidR="00E70551" w:rsidRPr="00C33924" w:rsidRDefault="00E70551" w:rsidP="00E70551">
      <w:pPr>
        <w:spacing w:after="240"/>
        <w:ind w:left="720" w:hanging="720"/>
        <w:rPr>
          <w:iCs/>
          <w:szCs w:val="20"/>
        </w:rPr>
      </w:pPr>
      <w:r w:rsidRPr="00C33924">
        <w:rPr>
          <w:iCs/>
          <w:szCs w:val="20"/>
        </w:rPr>
        <w:t>(11)</w:t>
      </w:r>
      <w:r w:rsidRPr="00C33924">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4DD7840" w14:textId="77777777" w:rsidR="00E70551" w:rsidRPr="00C33924" w:rsidRDefault="00E70551" w:rsidP="00E70551">
      <w:pPr>
        <w:spacing w:after="240"/>
        <w:ind w:left="720" w:hanging="720"/>
        <w:rPr>
          <w:iCs/>
          <w:szCs w:val="20"/>
        </w:rPr>
      </w:pPr>
      <w:r w:rsidRPr="00C33924">
        <w:rPr>
          <w:iCs/>
          <w:szCs w:val="20"/>
        </w:rPr>
        <w:t>(12)</w:t>
      </w:r>
      <w:r w:rsidRPr="00C33924">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C33924">
        <w:rPr>
          <w:szCs w:val="20"/>
        </w:rPr>
        <w:t xml:space="preserve"> that </w:t>
      </w:r>
      <w:r w:rsidRPr="00C33924">
        <w:rPr>
          <w:iCs/>
          <w:szCs w:val="20"/>
        </w:rPr>
        <w:t xml:space="preserve">has been contracted by ERCOT under Section 3.14.1 or under paragraph (2) of Section 6.5.1.1, the QSE shall change its Resource Status to </w:t>
      </w:r>
      <w:r w:rsidRPr="00C33924">
        <w:rPr>
          <w:szCs w:val="20"/>
        </w:rPr>
        <w:t xml:space="preserve">ONRUC.  Otherwise, the QSE shall change its Resource Status to </w:t>
      </w:r>
      <w:r w:rsidRPr="00C33924">
        <w:rPr>
          <w:iCs/>
          <w:szCs w:val="20"/>
        </w:rPr>
        <w:t>ONEMR.</w:t>
      </w:r>
    </w:p>
    <w:p w14:paraId="7F5B1A18" w14:textId="77777777" w:rsidR="00E70551" w:rsidRPr="00C33924" w:rsidRDefault="00E70551" w:rsidP="00E70551">
      <w:pPr>
        <w:spacing w:after="240"/>
        <w:ind w:left="720" w:hanging="720"/>
        <w:rPr>
          <w:iCs/>
          <w:szCs w:val="20"/>
        </w:rPr>
      </w:pPr>
      <w:r w:rsidRPr="00C33924">
        <w:rPr>
          <w:iCs/>
          <w:szCs w:val="20"/>
        </w:rPr>
        <w:t xml:space="preserve">(13)     A QSE representing a Resource may use the Resource Status code of ONEMR for a        Resource that is: </w:t>
      </w:r>
    </w:p>
    <w:p w14:paraId="65050BAB" w14:textId="77777777" w:rsidR="00E70551" w:rsidRPr="00C33924" w:rsidRDefault="00E70551" w:rsidP="00E70551">
      <w:pPr>
        <w:spacing w:after="240"/>
        <w:ind w:left="1440" w:hanging="720"/>
        <w:rPr>
          <w:iCs/>
          <w:szCs w:val="20"/>
        </w:rPr>
      </w:pPr>
      <w:r w:rsidRPr="00C33924">
        <w:rPr>
          <w:iCs/>
          <w:szCs w:val="20"/>
        </w:rPr>
        <w:t>(a)</w:t>
      </w:r>
      <w:r w:rsidRPr="00C33924">
        <w:rPr>
          <w:iCs/>
          <w:szCs w:val="20"/>
        </w:rPr>
        <w:tab/>
        <w:t>On-Line, but for equipment problems it must be held at its current output level until repair and/or replacement of equipment can be accomplished; or</w:t>
      </w:r>
    </w:p>
    <w:p w14:paraId="0D9D9031" w14:textId="77777777" w:rsidR="00E70551" w:rsidRPr="00C33924" w:rsidRDefault="00E70551" w:rsidP="00E70551">
      <w:pPr>
        <w:spacing w:after="240"/>
        <w:ind w:left="1440" w:hanging="720"/>
        <w:rPr>
          <w:iCs/>
          <w:szCs w:val="20"/>
        </w:rPr>
      </w:pPr>
      <w:r w:rsidRPr="00C33924">
        <w:rPr>
          <w:iCs/>
          <w:szCs w:val="20"/>
        </w:rPr>
        <w:lastRenderedPageBreak/>
        <w:t>(b)</w:t>
      </w:r>
      <w:r w:rsidRPr="00C33924">
        <w:rPr>
          <w:iCs/>
          <w:szCs w:val="20"/>
        </w:rPr>
        <w:tab/>
        <w:t xml:space="preserve">A hydro unit. </w:t>
      </w:r>
    </w:p>
    <w:p w14:paraId="70B15EF2" w14:textId="77777777" w:rsidR="00E70551" w:rsidRPr="00C33924" w:rsidRDefault="00E70551" w:rsidP="00E70551">
      <w:pPr>
        <w:spacing w:after="240"/>
        <w:ind w:left="720" w:hanging="720"/>
        <w:rPr>
          <w:iCs/>
          <w:szCs w:val="20"/>
        </w:rPr>
      </w:pPr>
      <w:r w:rsidRPr="00C33924">
        <w:rPr>
          <w:iCs/>
          <w:szCs w:val="20"/>
        </w:rPr>
        <w:t>(14)</w:t>
      </w:r>
      <w:r w:rsidRPr="00C33924">
        <w:rPr>
          <w:iCs/>
          <w:szCs w:val="20"/>
        </w:rPr>
        <w:tab/>
        <w:t>A QSE operating a Resource with a Resource Status code of ONEMR may set the HSL and LSL of the unit to be equal to ensure that SCED does not send Base Points that would move the unit.</w:t>
      </w:r>
    </w:p>
    <w:p w14:paraId="5F945E20" w14:textId="77777777" w:rsidR="00E70551" w:rsidRPr="00C33924" w:rsidRDefault="00E70551" w:rsidP="00E70551">
      <w:pPr>
        <w:spacing w:after="240"/>
        <w:ind w:left="720" w:hanging="720"/>
        <w:rPr>
          <w:iCs/>
          <w:szCs w:val="20"/>
        </w:rPr>
      </w:pPr>
      <w:r w:rsidRPr="00C33924">
        <w:rPr>
          <w:iCs/>
          <w:szCs w:val="20"/>
        </w:rPr>
        <w:t>(15)</w:t>
      </w:r>
      <w:r w:rsidRPr="00C33924">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0551" w:rsidRPr="00C33924" w14:paraId="644907A2" w14:textId="77777777" w:rsidTr="0056445C">
        <w:tc>
          <w:tcPr>
            <w:tcW w:w="9350" w:type="dxa"/>
            <w:tcBorders>
              <w:top w:val="single" w:sz="4" w:space="0" w:color="auto"/>
              <w:left w:val="single" w:sz="4" w:space="0" w:color="auto"/>
              <w:bottom w:val="single" w:sz="4" w:space="0" w:color="auto"/>
              <w:right w:val="single" w:sz="4" w:space="0" w:color="auto"/>
            </w:tcBorders>
            <w:shd w:val="clear" w:color="auto" w:fill="D9D9D9"/>
          </w:tcPr>
          <w:p w14:paraId="59EBE756" w14:textId="77777777" w:rsidR="00E70551" w:rsidRPr="00C33924" w:rsidRDefault="00E70551" w:rsidP="0056445C">
            <w:pPr>
              <w:spacing w:before="120" w:after="240"/>
              <w:rPr>
                <w:b/>
                <w:i/>
                <w:szCs w:val="20"/>
              </w:rPr>
            </w:pPr>
            <w:r w:rsidRPr="00C33924">
              <w:rPr>
                <w:b/>
                <w:i/>
                <w:szCs w:val="20"/>
              </w:rPr>
              <w:t>[NPRR1026:  Insert paragraph (16) below upon system implementation:]</w:t>
            </w:r>
          </w:p>
          <w:p w14:paraId="4A16B5CB" w14:textId="77777777" w:rsidR="00E70551" w:rsidRPr="00C33924" w:rsidRDefault="00E70551" w:rsidP="0056445C">
            <w:pPr>
              <w:spacing w:after="240"/>
              <w:ind w:left="720" w:hanging="720"/>
              <w:rPr>
                <w:iCs/>
                <w:szCs w:val="20"/>
              </w:rPr>
            </w:pPr>
            <w:r w:rsidRPr="00C33924">
              <w:rPr>
                <w:iCs/>
                <w:szCs w:val="20"/>
              </w:rPr>
              <w:t>(16)</w:t>
            </w:r>
            <w:r w:rsidRPr="00C33924">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60B6B85A" w14:textId="77777777" w:rsidR="00E70551" w:rsidRPr="00C33924" w:rsidRDefault="00E70551" w:rsidP="00E70551">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70551" w:rsidRPr="00C33924" w14:paraId="6C24D053" w14:textId="77777777" w:rsidTr="0056445C">
        <w:tc>
          <w:tcPr>
            <w:tcW w:w="9350" w:type="dxa"/>
            <w:tcBorders>
              <w:top w:val="single" w:sz="4" w:space="0" w:color="auto"/>
              <w:left w:val="single" w:sz="4" w:space="0" w:color="auto"/>
              <w:bottom w:val="single" w:sz="4" w:space="0" w:color="auto"/>
              <w:right w:val="single" w:sz="4" w:space="0" w:color="auto"/>
            </w:tcBorders>
            <w:shd w:val="clear" w:color="auto" w:fill="D9D9D9"/>
          </w:tcPr>
          <w:p w14:paraId="5CCB411D" w14:textId="77777777" w:rsidR="00E70551" w:rsidRPr="00C33924" w:rsidRDefault="00E70551" w:rsidP="0056445C">
            <w:pPr>
              <w:spacing w:before="120" w:after="240"/>
              <w:rPr>
                <w:b/>
                <w:i/>
                <w:szCs w:val="20"/>
              </w:rPr>
            </w:pPr>
            <w:r w:rsidRPr="00C33924">
              <w:rPr>
                <w:b/>
                <w:i/>
                <w:szCs w:val="20"/>
              </w:rPr>
              <w:t>[NPRR1029:  Insert paragraph (16) below upon system implementation:]</w:t>
            </w:r>
          </w:p>
          <w:p w14:paraId="7C8DEF5D" w14:textId="77777777" w:rsidR="00E70551" w:rsidRPr="00C33924" w:rsidRDefault="00E70551" w:rsidP="0056445C">
            <w:pPr>
              <w:autoSpaceDE w:val="0"/>
              <w:autoSpaceDN w:val="0"/>
              <w:spacing w:after="240"/>
              <w:ind w:left="720" w:hanging="720"/>
              <w:rPr>
                <w:szCs w:val="20"/>
              </w:rPr>
            </w:pPr>
            <w:r w:rsidRPr="00C33924">
              <w:rPr>
                <w:szCs w:val="20"/>
              </w:rPr>
              <w:t>(16)</w:t>
            </w:r>
            <w:r w:rsidRPr="00C33924">
              <w:rPr>
                <w:szCs w:val="20"/>
              </w:rPr>
              <w:tab/>
              <w:t xml:space="preserve">A QSE representing a DC-Coupled Resource shall not submit an HSL </w:t>
            </w:r>
            <w:r w:rsidRPr="00C33924">
              <w:rPr>
                <w:color w:val="000000"/>
                <w:szCs w:val="20"/>
              </w:rPr>
              <w:t>that exceeds the inverter rating or the sum of the nameplate ratings of the generation component(s) of the Resource.</w:t>
            </w:r>
          </w:p>
        </w:tc>
      </w:tr>
    </w:tbl>
    <w:p w14:paraId="5B58DEA3" w14:textId="77777777" w:rsidR="00E70551" w:rsidRPr="00C33924" w:rsidRDefault="00E70551" w:rsidP="00E70551">
      <w:pPr>
        <w:pStyle w:val="H3"/>
        <w:spacing w:before="480"/>
      </w:pPr>
      <w:bookmarkStart w:id="185" w:name="_Toc72750554"/>
      <w:bookmarkStart w:id="186" w:name="_Toc73215986"/>
      <w:bookmarkStart w:id="187" w:name="_Toc397504933"/>
      <w:bookmarkStart w:id="188" w:name="_Toc402357061"/>
      <w:bookmarkStart w:id="189" w:name="_Toc422486441"/>
      <w:bookmarkStart w:id="190" w:name="_Toc433093293"/>
      <w:bookmarkStart w:id="191" w:name="_Toc433093451"/>
      <w:bookmarkStart w:id="192" w:name="_Toc440874680"/>
      <w:bookmarkStart w:id="193" w:name="_Toc448142235"/>
      <w:bookmarkStart w:id="194" w:name="_Toc448142392"/>
      <w:bookmarkStart w:id="195" w:name="_Toc458770228"/>
      <w:bookmarkStart w:id="196" w:name="_Toc459294196"/>
      <w:bookmarkStart w:id="197" w:name="_Toc463262689"/>
      <w:bookmarkStart w:id="198" w:name="_Toc468286761"/>
      <w:bookmarkStart w:id="199" w:name="_Toc481502807"/>
      <w:bookmarkStart w:id="200" w:name="_Toc496079977"/>
      <w:bookmarkStart w:id="201" w:name="_Toc65151635"/>
      <w:r w:rsidRPr="00C33924">
        <w:t>6.4.8</w:t>
      </w:r>
      <w:r w:rsidRPr="00C33924">
        <w:tab/>
      </w:r>
      <w:commentRangeStart w:id="202"/>
      <w:r w:rsidRPr="00C33924">
        <w:t>Notification of Forced Outage of a Resource</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commentRangeEnd w:id="202"/>
      <w:r w:rsidR="001517B4" w:rsidRPr="00C33924">
        <w:rPr>
          <w:rStyle w:val="CommentReference"/>
          <w:b w:val="0"/>
          <w:bCs w:val="0"/>
          <w:i w:val="0"/>
        </w:rPr>
        <w:commentReference w:id="202"/>
      </w:r>
    </w:p>
    <w:p w14:paraId="7B61EF00" w14:textId="605B70A5" w:rsidR="00E70551" w:rsidRPr="00C33924" w:rsidRDefault="00E70551" w:rsidP="00E70551">
      <w:pPr>
        <w:pStyle w:val="BodyTextNumbered"/>
        <w:rPr>
          <w:ins w:id="203" w:author="ERCOT" w:date="2021-06-14T14:36:00Z"/>
        </w:rPr>
      </w:pPr>
      <w:r w:rsidRPr="00C33924">
        <w:t>(1)</w:t>
      </w:r>
      <w:r w:rsidRPr="00C33924">
        <w:tab/>
        <w:t xml:space="preserve">In the event of a Forced Outage of a Resource, the telemetered status of the Resource automatically notifies ERCOT of the event.  </w:t>
      </w:r>
      <w:ins w:id="204" w:author="ERCOT" w:date="2021-04-07T15:55:00Z">
        <w:r w:rsidRPr="00C33924">
          <w:t>In the event of a</w:t>
        </w:r>
      </w:ins>
      <w:ins w:id="205" w:author="ERCOT" w:date="2021-06-14T14:32:00Z">
        <w:r w:rsidRPr="00C33924">
          <w:t xml:space="preserve"> Forced Outage </w:t>
        </w:r>
      </w:ins>
      <w:ins w:id="206" w:author="ERCOT 02XX22" w:date="2022-01-24T11:14:00Z">
        <w:r w:rsidR="00E7181E" w:rsidRPr="00C33924">
          <w:t>the telemetered Resource Status shall be chan</w:t>
        </w:r>
      </w:ins>
      <w:ins w:id="207" w:author="ERCOT 02XX22" w:date="2022-01-24T11:15:00Z">
        <w:r w:rsidR="00E7181E" w:rsidRPr="00C33924">
          <w:t xml:space="preserve">ged </w:t>
        </w:r>
      </w:ins>
      <w:ins w:id="208" w:author="ERCOT 02XX22" w:date="2022-01-24T11:14:00Z">
        <w:r w:rsidR="00E7181E" w:rsidRPr="00C33924">
          <w:t xml:space="preserve">as soon as practicable but no longer than </w:t>
        </w:r>
      </w:ins>
      <w:ins w:id="209" w:author="ERCOT 02XX22" w:date="2022-02-10T15:25:00Z">
        <w:r w:rsidR="005551B7">
          <w:t>five</w:t>
        </w:r>
      </w:ins>
      <w:ins w:id="210" w:author="ERCOT 02XX22" w:date="2022-01-24T11:14:00Z">
        <w:r w:rsidR="00E7181E" w:rsidRPr="00C33924">
          <w:t xml:space="preserve"> minutes</w:t>
        </w:r>
        <w:r w:rsidR="00E7181E" w:rsidRPr="00C33924">
          <w:rPr>
            <w:iCs/>
          </w:rPr>
          <w:t xml:space="preserve"> after the QSE has been notified by the R</w:t>
        </w:r>
      </w:ins>
      <w:ins w:id="211" w:author="ERCOT 02XX22" w:date="2022-02-10T15:25:00Z">
        <w:r w:rsidR="005551B7">
          <w:rPr>
            <w:iCs/>
          </w:rPr>
          <w:t xml:space="preserve">esource </w:t>
        </w:r>
      </w:ins>
      <w:ins w:id="212" w:author="ERCOT 02XX22" w:date="2022-01-24T11:14:00Z">
        <w:r w:rsidR="00E7181E" w:rsidRPr="00C33924">
          <w:rPr>
            <w:iCs/>
          </w:rPr>
          <w:t>E</w:t>
        </w:r>
      </w:ins>
      <w:ins w:id="213" w:author="ERCOT 02XX22" w:date="2022-02-10T15:25:00Z">
        <w:r w:rsidR="005551B7">
          <w:rPr>
            <w:iCs/>
          </w:rPr>
          <w:t>ntity</w:t>
        </w:r>
      </w:ins>
      <w:ins w:id="214" w:author="ERCOT" w:date="2021-06-14T14:32:00Z">
        <w:del w:id="215" w:author="ERCOT 02XX22" w:date="2022-01-24T11:15:00Z">
          <w:r w:rsidRPr="00C33924" w:rsidDel="00E7181E">
            <w:delText>or</w:delText>
          </w:r>
        </w:del>
      </w:ins>
      <w:ins w:id="216" w:author="ERCOT" w:date="2021-06-30T14:42:00Z">
        <w:del w:id="217" w:author="ERCOT 02XX22" w:date="2022-01-24T11:15:00Z">
          <w:r w:rsidRPr="00C33924" w:rsidDel="00E7181E">
            <w:delText xml:space="preserve"> a</w:delText>
          </w:r>
        </w:del>
      </w:ins>
      <w:ins w:id="218" w:author="ERCOT" w:date="2021-06-14T14:32:00Z">
        <w:del w:id="219" w:author="ERCOT 02XX22" w:date="2022-01-24T11:15:00Z">
          <w:r w:rsidRPr="00C33924" w:rsidDel="00E7181E">
            <w:delText xml:space="preserve"> </w:delText>
          </w:r>
        </w:del>
      </w:ins>
      <w:ins w:id="220" w:author="ERCOT" w:date="2021-04-07T15:55:00Z">
        <w:del w:id="221" w:author="ERCOT 02XX22" w:date="2022-01-24T11:15:00Z">
          <w:r w:rsidRPr="00C33924" w:rsidDel="00E7181E">
            <w:delText xml:space="preserve">Forced Derate of a Resource, the telemetered HSL and </w:delText>
          </w:r>
        </w:del>
      </w:ins>
      <w:ins w:id="222" w:author="ERCOT" w:date="2021-05-05T17:24:00Z">
        <w:del w:id="223" w:author="ERCOT 02XX22" w:date="2022-01-24T11:15:00Z">
          <w:r w:rsidRPr="00C33924" w:rsidDel="00E7181E">
            <w:delText xml:space="preserve">any </w:delText>
          </w:r>
        </w:del>
      </w:ins>
      <w:ins w:id="224" w:author="ERCOT" w:date="2021-06-30T14:42:00Z">
        <w:del w:id="225" w:author="ERCOT 02XX22" w:date="2022-01-24T11:15:00Z">
          <w:r w:rsidRPr="00C33924" w:rsidDel="00E7181E">
            <w:delText xml:space="preserve">other </w:delText>
          </w:r>
        </w:del>
      </w:ins>
      <w:ins w:id="226" w:author="ERCOT" w:date="2021-05-05T17:24:00Z">
        <w:del w:id="227" w:author="ERCOT 02XX22" w:date="2022-01-24T11:15:00Z">
          <w:r w:rsidRPr="00C33924" w:rsidDel="00E7181E">
            <w:delText>applicable telemetry</w:delText>
          </w:r>
        </w:del>
      </w:ins>
      <w:ins w:id="228" w:author="ERCOT" w:date="2021-06-30T14:40:00Z">
        <w:del w:id="229" w:author="ERCOT 02XX22" w:date="2022-01-24T11:15:00Z">
          <w:r w:rsidRPr="00C33924" w:rsidDel="00E7181E">
            <w:delText xml:space="preserve"> of the Resource</w:delText>
          </w:r>
        </w:del>
      </w:ins>
      <w:ins w:id="230" w:author="ERCOT" w:date="2021-05-05T17:24:00Z">
        <w:del w:id="231" w:author="ERCOT 02XX22" w:date="2022-01-24T11:15:00Z">
          <w:r w:rsidRPr="00C33924" w:rsidDel="00E7181E">
            <w:delText xml:space="preserve"> as specified in </w:delText>
          </w:r>
        </w:del>
      </w:ins>
      <w:ins w:id="232" w:author="ERCOT" w:date="2021-06-02T14:27:00Z">
        <w:del w:id="233" w:author="ERCOT 02XX22" w:date="2022-01-24T11:15:00Z">
          <w:r w:rsidRPr="00C33924" w:rsidDel="00E7181E">
            <w:delText xml:space="preserve">paragraph (2) of Section </w:delText>
          </w:r>
        </w:del>
      </w:ins>
      <w:ins w:id="234" w:author="ERCOT" w:date="2021-05-05T17:24:00Z">
        <w:del w:id="235" w:author="ERCOT 02XX22" w:date="2022-01-24T11:15:00Z">
          <w:r w:rsidRPr="00C33924" w:rsidDel="00E7181E">
            <w:delText>6.5.5.2</w:delText>
          </w:r>
        </w:del>
      </w:ins>
      <w:ins w:id="236" w:author="ERCOT" w:date="2021-06-29T15:01:00Z">
        <w:del w:id="237" w:author="ERCOT 02XX22" w:date="2022-01-24T11:15:00Z">
          <w:r w:rsidRPr="00C33924" w:rsidDel="00E7181E">
            <w:delText>, Operational Data Requirements,</w:delText>
          </w:r>
        </w:del>
      </w:ins>
      <w:ins w:id="238" w:author="ERCOT" w:date="2021-04-07T15:55:00Z">
        <w:del w:id="239" w:author="ERCOT 02XX22" w:date="2022-01-24T11:15:00Z">
          <w:r w:rsidRPr="00C33924" w:rsidDel="00E7181E">
            <w:delText xml:space="preserve"> </w:delText>
          </w:r>
        </w:del>
      </w:ins>
      <w:ins w:id="240" w:author="ERCOT" w:date="2021-06-14T14:32:00Z">
        <w:del w:id="241" w:author="ERCOT 02XX22" w:date="2022-01-24T11:15:00Z">
          <w:r w:rsidRPr="00C33924" w:rsidDel="00E7181E">
            <w:delText>shall be updated as soon as practicable but no longer than five</w:delText>
          </w:r>
        </w:del>
      </w:ins>
      <w:ins w:id="242" w:author="Joint Commenters 091521" w:date="2021-09-15T10:52:00Z">
        <w:del w:id="243" w:author="ERCOT 02XX22" w:date="2022-01-24T10:16:00Z">
          <w:r w:rsidRPr="00C33924" w:rsidDel="006D4D71">
            <w:delText>30</w:delText>
          </w:r>
        </w:del>
      </w:ins>
      <w:ins w:id="244" w:author="ERCOT" w:date="2021-06-14T14:32:00Z">
        <w:del w:id="245" w:author="ERCOT 02XX22" w:date="2022-01-24T11:15:00Z">
          <w:r w:rsidRPr="00C33924" w:rsidDel="00E7181E">
            <w:delText xml:space="preserve"> minutes after the </w:delText>
          </w:r>
        </w:del>
      </w:ins>
      <w:ins w:id="246" w:author="ERCOT" w:date="2021-06-30T14:43:00Z">
        <w:del w:id="247" w:author="ERCOT 02XX22" w:date="2022-01-24T11:15:00Z">
          <w:r w:rsidRPr="00C33924" w:rsidDel="00E7181E">
            <w:delText xml:space="preserve">beginning of the </w:delText>
          </w:r>
        </w:del>
      </w:ins>
      <w:ins w:id="248" w:author="ERCOT" w:date="2021-06-14T14:32:00Z">
        <w:del w:id="249" w:author="ERCOT 02XX22" w:date="2022-01-24T11:15:00Z">
          <w:r w:rsidRPr="00C33924" w:rsidDel="00E7181E">
            <w:delText>even</w:delText>
          </w:r>
        </w:del>
      </w:ins>
      <w:ins w:id="250" w:author="ERCOT" w:date="2021-06-14T14:36:00Z">
        <w:del w:id="251" w:author="ERCOT 02XX22" w:date="2022-01-24T11:15:00Z">
          <w:r w:rsidRPr="00C33924" w:rsidDel="00E7181E">
            <w:delText>t</w:delText>
          </w:r>
        </w:del>
        <w:r w:rsidRPr="00C33924">
          <w:t>.</w:t>
        </w:r>
      </w:ins>
    </w:p>
    <w:p w14:paraId="771AC064" w14:textId="77777777" w:rsidR="00E70551" w:rsidRPr="00C33924" w:rsidRDefault="00E70551" w:rsidP="00E70551">
      <w:pPr>
        <w:pStyle w:val="BodyTextNumbered"/>
      </w:pPr>
      <w:ins w:id="252" w:author="ERCOT" w:date="2021-06-14T14:36:00Z">
        <w:r w:rsidRPr="00C33924">
          <w:t>(2)</w:t>
        </w:r>
        <w:r w:rsidRPr="00C33924">
          <w:tab/>
        </w:r>
      </w:ins>
      <w:r w:rsidRPr="00C33924">
        <w:t xml:space="preserve">In the event of a Forced Outage, an impending Forced Outage, or de-rating of a Resource, the </w:t>
      </w:r>
      <w:ins w:id="253" w:author="ERCOT 02XX22" w:date="2022-01-24T10:17:00Z">
        <w:r w:rsidR="006D4D71" w:rsidRPr="00C33924">
          <w:rPr>
            <w:iCs/>
          </w:rPr>
          <w:t>Resource Entity or its designee</w:t>
        </w:r>
      </w:ins>
      <w:del w:id="254" w:author="ERCOT 02XX22" w:date="2022-01-24T10:17:00Z">
        <w:r w:rsidRPr="00C33924" w:rsidDel="006D4D71">
          <w:delText>QSE</w:delText>
        </w:r>
      </w:del>
      <w:r w:rsidRPr="00C33924">
        <w:t xml:space="preserve"> shall inform ERCOT of the following</w:t>
      </w:r>
      <w:ins w:id="255" w:author="ERCOT" w:date="2021-06-14T14:33:00Z">
        <w:r w:rsidRPr="00C33924">
          <w:t xml:space="preserve"> in the Outage Scheduler</w:t>
        </w:r>
      </w:ins>
      <w:r w:rsidRPr="00C33924">
        <w:t>:</w:t>
      </w:r>
    </w:p>
    <w:p w14:paraId="5853C406" w14:textId="77777777" w:rsidR="00E70551" w:rsidRPr="00C33924" w:rsidRDefault="00E70551" w:rsidP="00E70551">
      <w:pPr>
        <w:pStyle w:val="List"/>
        <w:ind w:left="1440"/>
      </w:pPr>
      <w:r w:rsidRPr="00C33924">
        <w:t>(a)</w:t>
      </w:r>
      <w:r w:rsidRPr="00C33924">
        <w:tab/>
        <w:t>Time of expected change in Resource Status or rating;</w:t>
      </w:r>
    </w:p>
    <w:p w14:paraId="2093F239" w14:textId="77777777" w:rsidR="00E70551" w:rsidRPr="00C33924" w:rsidDel="007979BC" w:rsidRDefault="00E70551" w:rsidP="00E70551">
      <w:pPr>
        <w:pStyle w:val="List"/>
        <w:ind w:left="1440"/>
        <w:rPr>
          <w:del w:id="256" w:author="ERCOT" w:date="2021-06-14T14:36:00Z"/>
        </w:rPr>
      </w:pPr>
      <w:r w:rsidRPr="00C33924">
        <w:t>(b)</w:t>
      </w:r>
      <w:r w:rsidRPr="00C33924">
        <w:tab/>
        <w:t>Text message describing the nature of the Forced Outage or de-rating updated as new information becomes available; and</w:t>
      </w:r>
    </w:p>
    <w:p w14:paraId="66C03897" w14:textId="77777777" w:rsidR="00E70551" w:rsidRPr="00C33924" w:rsidRDefault="00E70551" w:rsidP="00E70551">
      <w:pPr>
        <w:pStyle w:val="List"/>
        <w:ind w:left="0" w:firstLine="720"/>
        <w:rPr>
          <w:ins w:id="257" w:author="ERCOT" w:date="2021-06-14T14:37:00Z"/>
        </w:rPr>
      </w:pPr>
      <w:r w:rsidRPr="00C33924">
        <w:t>(c)</w:t>
      </w:r>
      <w:r w:rsidRPr="00C33924">
        <w:tab/>
        <w:t>The expected minimum and maximum duration of the Forced Outage or de-rating.</w:t>
      </w:r>
    </w:p>
    <w:p w14:paraId="7747E86C" w14:textId="77777777" w:rsidR="00E70551" w:rsidRPr="00C33924" w:rsidRDefault="00E70551" w:rsidP="00E70551">
      <w:pPr>
        <w:pStyle w:val="List"/>
        <w:rPr>
          <w:ins w:id="258" w:author="ERCOT" w:date="2021-06-14T14:33:00Z"/>
        </w:rPr>
      </w:pPr>
      <w:ins w:id="259" w:author="ERCOT" w:date="2021-06-14T14:33:00Z">
        <w:r w:rsidRPr="00C33924">
          <w:lastRenderedPageBreak/>
          <w:t xml:space="preserve">(3) </w:t>
        </w:r>
        <w:r w:rsidRPr="00C33924">
          <w:tab/>
          <w:t>In the event of a Forced Outage</w:t>
        </w:r>
        <w:del w:id="260" w:author="ERCOT 02XX22" w:date="2022-01-24T11:15:00Z">
          <w:r w:rsidRPr="00C33924" w:rsidDel="001517B4">
            <w:delText xml:space="preserve"> or Forced Derate</w:delText>
          </w:r>
        </w:del>
        <w:r w:rsidRPr="00C33924">
          <w:t xml:space="preserve">, the QSE must update </w:t>
        </w:r>
      </w:ins>
      <w:ins w:id="261" w:author="ERCOT" w:date="2021-06-30T14:40:00Z">
        <w:r w:rsidRPr="00C33924">
          <w:t xml:space="preserve">the Resource’s </w:t>
        </w:r>
      </w:ins>
      <w:ins w:id="262" w:author="ERCOT" w:date="2021-06-14T14:33:00Z">
        <w:r w:rsidRPr="00C33924">
          <w:t xml:space="preserve">COP as soon as practicable but no longer than </w:t>
        </w:r>
        <w:del w:id="263" w:author="Joint Commenters 091521" w:date="2021-09-15T10:52:00Z">
          <w:r w:rsidRPr="00C33924" w:rsidDel="00223A5A">
            <w:delText>30</w:delText>
          </w:r>
        </w:del>
      </w:ins>
      <w:ins w:id="264" w:author="Joint Commenters 091521" w:date="2021-09-15T10:52:00Z">
        <w:del w:id="265" w:author="ERCOT 02XX22" w:date="2022-01-24T11:16:00Z">
          <w:r w:rsidRPr="00C33924" w:rsidDel="001517B4">
            <w:delText>60</w:delText>
          </w:r>
        </w:del>
      </w:ins>
      <w:ins w:id="266" w:author="ERCOT 02XX22" w:date="2022-01-24T11:16:00Z">
        <w:r w:rsidR="001517B4" w:rsidRPr="00C33924">
          <w:t>30</w:t>
        </w:r>
      </w:ins>
      <w:ins w:id="267" w:author="ERCOT" w:date="2021-06-14T14:33:00Z">
        <w:r w:rsidRPr="00C33924">
          <w:t xml:space="preserve"> minutes after </w:t>
        </w:r>
      </w:ins>
      <w:ins w:id="268" w:author="ERCOT 02XX22" w:date="2022-01-24T11:22:00Z">
        <w:r w:rsidR="001517B4" w:rsidRPr="00C33924">
          <w:rPr>
            <w:iCs/>
          </w:rPr>
          <w:t>the affected equipment is removed from service</w:t>
        </w:r>
        <w:r w:rsidR="001517B4" w:rsidRPr="00C33924">
          <w:t>;</w:t>
        </w:r>
      </w:ins>
      <w:ins w:id="269" w:author="ERCOT" w:date="2021-06-14T14:33:00Z">
        <w:del w:id="270" w:author="ERCOT 02XX22" w:date="2022-01-24T11:22:00Z">
          <w:r w:rsidRPr="00C33924" w:rsidDel="001517B4">
            <w:delText xml:space="preserve">the </w:delText>
          </w:r>
        </w:del>
      </w:ins>
      <w:ins w:id="271" w:author="ERCOT" w:date="2021-06-30T14:43:00Z">
        <w:del w:id="272" w:author="ERCOT 02XX22" w:date="2022-01-24T11:22:00Z">
          <w:r w:rsidRPr="00C33924" w:rsidDel="001517B4">
            <w:delText xml:space="preserve">beginning of the </w:delText>
          </w:r>
        </w:del>
      </w:ins>
      <w:ins w:id="273" w:author="ERCOT" w:date="2021-06-14T14:33:00Z">
        <w:del w:id="274" w:author="ERCOT 02XX22" w:date="2022-01-24T11:22:00Z">
          <w:r w:rsidRPr="00C33924" w:rsidDel="001517B4">
            <w:delText>event</w:delText>
          </w:r>
        </w:del>
        <w:r w:rsidRPr="00C33924">
          <w:t>.</w:t>
        </w:r>
      </w:ins>
    </w:p>
    <w:p w14:paraId="1CAC62D5" w14:textId="77777777" w:rsidR="00E70551" w:rsidRPr="00C33924" w:rsidRDefault="00E70551" w:rsidP="00E70551">
      <w:pPr>
        <w:keepNext/>
        <w:widowControl w:val="0"/>
        <w:tabs>
          <w:tab w:val="left" w:pos="1260"/>
        </w:tabs>
        <w:spacing w:before="480" w:after="240"/>
        <w:ind w:left="1267" w:hanging="1267"/>
        <w:outlineLvl w:val="3"/>
        <w:rPr>
          <w:b/>
          <w:bCs/>
          <w:snapToGrid w:val="0"/>
          <w:szCs w:val="20"/>
        </w:rPr>
      </w:pPr>
      <w:bookmarkStart w:id="275" w:name="_Toc73216009"/>
      <w:bookmarkStart w:id="276" w:name="_Toc397504951"/>
      <w:bookmarkStart w:id="277" w:name="_Toc402357079"/>
      <w:bookmarkStart w:id="278" w:name="_Toc422486459"/>
      <w:bookmarkStart w:id="279" w:name="_Toc433093311"/>
      <w:bookmarkStart w:id="280" w:name="_Toc433093469"/>
      <w:bookmarkStart w:id="281" w:name="_Toc440874698"/>
      <w:bookmarkStart w:id="282" w:name="_Toc448142253"/>
      <w:bookmarkStart w:id="283" w:name="_Toc448142410"/>
      <w:bookmarkStart w:id="284" w:name="_Toc458770246"/>
      <w:bookmarkStart w:id="285" w:name="_Toc459294214"/>
      <w:bookmarkStart w:id="286" w:name="_Toc463262707"/>
      <w:bookmarkStart w:id="287" w:name="_Toc468286781"/>
      <w:bookmarkStart w:id="288" w:name="_Toc481502827"/>
      <w:bookmarkStart w:id="289" w:name="_Toc496079995"/>
      <w:bookmarkStart w:id="290" w:name="_Toc65151656"/>
      <w:r w:rsidRPr="00C33924">
        <w:rPr>
          <w:b/>
          <w:bCs/>
          <w:snapToGrid w:val="0"/>
          <w:szCs w:val="20"/>
        </w:rPr>
        <w:t>6.5.5.1</w:t>
      </w:r>
      <w:r w:rsidRPr="00C33924">
        <w:rPr>
          <w:b/>
          <w:bCs/>
          <w:snapToGrid w:val="0"/>
          <w:szCs w:val="20"/>
        </w:rPr>
        <w:tab/>
        <w:t>Changes in Resource Status</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1C5858ED" w14:textId="7016D5E0" w:rsidR="00602006" w:rsidRPr="00C33924" w:rsidRDefault="00602006" w:rsidP="00E70551">
      <w:pPr>
        <w:spacing w:after="240"/>
        <w:ind w:left="720" w:hanging="720"/>
        <w:rPr>
          <w:ins w:id="291" w:author="ERCOT 02XX22" w:date="2022-01-24T10:35:00Z"/>
          <w:szCs w:val="20"/>
        </w:rPr>
      </w:pPr>
      <w:bookmarkStart w:id="292" w:name="_Toc73216010"/>
      <w:ins w:id="293" w:author="ERCOT 02XX22" w:date="2022-01-24T10:35:00Z">
        <w:r w:rsidRPr="00C33924">
          <w:rPr>
            <w:szCs w:val="20"/>
          </w:rPr>
          <w:t xml:space="preserve">(1) </w:t>
        </w:r>
      </w:ins>
      <w:ins w:id="294" w:author="ERCOT 02XX22" w:date="2022-01-24T10:36:00Z">
        <w:r w:rsidRPr="00C33924">
          <w:rPr>
            <w:szCs w:val="20"/>
          </w:rPr>
          <w:tab/>
          <w:t>When a Resource experiences an event that will affect its Resource Status</w:t>
        </w:r>
      </w:ins>
      <w:ins w:id="295" w:author="ERCOT 02XX22" w:date="2022-01-24T10:37:00Z">
        <w:r w:rsidRPr="00C33924">
          <w:rPr>
            <w:szCs w:val="20"/>
          </w:rPr>
          <w:t>, the R</w:t>
        </w:r>
      </w:ins>
      <w:ins w:id="296" w:author="ERCOT 02XX22" w:date="2022-02-10T15:25:00Z">
        <w:r w:rsidR="005551B7">
          <w:rPr>
            <w:szCs w:val="20"/>
          </w:rPr>
          <w:t xml:space="preserve">esource </w:t>
        </w:r>
      </w:ins>
      <w:ins w:id="297" w:author="ERCOT 02XX22" w:date="2022-01-24T10:37:00Z">
        <w:r w:rsidRPr="00C33924">
          <w:rPr>
            <w:szCs w:val="20"/>
          </w:rPr>
          <w:t>E</w:t>
        </w:r>
      </w:ins>
      <w:ins w:id="298" w:author="ERCOT 02XX22" w:date="2022-02-10T15:25:00Z">
        <w:r w:rsidR="005551B7">
          <w:rPr>
            <w:szCs w:val="20"/>
          </w:rPr>
          <w:t>ntity</w:t>
        </w:r>
      </w:ins>
      <w:ins w:id="299" w:author="ERCOT 02XX22" w:date="2022-01-24T10:37:00Z">
        <w:r w:rsidRPr="00C33924">
          <w:rPr>
            <w:szCs w:val="20"/>
          </w:rPr>
          <w:t xml:space="preserve"> shall </w:t>
        </w:r>
      </w:ins>
      <w:ins w:id="300" w:author="ERCOT 02XX22" w:date="2022-01-24T10:38:00Z">
        <w:r w:rsidRPr="00C33924">
          <w:rPr>
            <w:szCs w:val="20"/>
          </w:rPr>
          <w:t xml:space="preserve">notify its QSE as soon as practicable but no longer than </w:t>
        </w:r>
      </w:ins>
      <w:ins w:id="301" w:author="ERCOT 02XX22" w:date="2022-02-10T15:26:00Z">
        <w:r w:rsidR="005551B7">
          <w:rPr>
            <w:szCs w:val="20"/>
          </w:rPr>
          <w:t>five</w:t>
        </w:r>
      </w:ins>
      <w:ins w:id="302" w:author="ERCOT 02XX22" w:date="2022-01-24T10:38:00Z">
        <w:r w:rsidRPr="00C33924">
          <w:rPr>
            <w:szCs w:val="20"/>
          </w:rPr>
          <w:t xml:space="preserve"> minutes after the event</w:t>
        </w:r>
      </w:ins>
      <w:ins w:id="303" w:author="ERCOT 02XX22" w:date="2022-01-24T10:39:00Z">
        <w:r w:rsidRPr="00C33924">
          <w:rPr>
            <w:szCs w:val="20"/>
          </w:rPr>
          <w:t>.</w:t>
        </w:r>
      </w:ins>
    </w:p>
    <w:p w14:paraId="045843E2" w14:textId="7208F3F2" w:rsidR="00E70551" w:rsidRPr="00C33924" w:rsidDel="006D4D71" w:rsidRDefault="00E70551" w:rsidP="00E70551">
      <w:pPr>
        <w:spacing w:after="240"/>
        <w:ind w:left="720" w:hanging="720"/>
        <w:rPr>
          <w:del w:id="304" w:author="ERCOT 02XX22" w:date="2022-01-24T10:19:00Z"/>
          <w:szCs w:val="20"/>
        </w:rPr>
      </w:pPr>
      <w:r w:rsidRPr="00C33924">
        <w:rPr>
          <w:szCs w:val="20"/>
        </w:rPr>
        <w:t>(</w:t>
      </w:r>
      <w:ins w:id="305" w:author="ERCOT 02XX22" w:date="2022-01-26T12:50:00Z">
        <w:r w:rsidR="00E56542" w:rsidRPr="00C33924">
          <w:rPr>
            <w:szCs w:val="20"/>
          </w:rPr>
          <w:t>2</w:t>
        </w:r>
      </w:ins>
      <w:del w:id="306" w:author="ERCOT 02XX22" w:date="2022-01-26T12:50:00Z">
        <w:r w:rsidRPr="00C33924" w:rsidDel="00E56542">
          <w:rPr>
            <w:szCs w:val="20"/>
          </w:rPr>
          <w:delText>1</w:delText>
        </w:r>
      </w:del>
      <w:r w:rsidRPr="00C33924">
        <w:rPr>
          <w:szCs w:val="20"/>
        </w:rPr>
        <w:t>)</w:t>
      </w:r>
      <w:r w:rsidRPr="00C33924">
        <w:rPr>
          <w:szCs w:val="20"/>
        </w:rPr>
        <w:tab/>
        <w:t xml:space="preserve">Each QSE shall notify ERCOT of a change in Resource Status via telemetry </w:t>
      </w:r>
      <w:ins w:id="307" w:author="ERCOT" w:date="2021-04-01T12:17:00Z">
        <w:r w:rsidRPr="00C33924">
          <w:rPr>
            <w:szCs w:val="20"/>
          </w:rPr>
          <w:t>as soon as practic</w:t>
        </w:r>
        <w:r w:rsidRPr="00C33924">
          <w:t xml:space="preserve">able but no longer than </w:t>
        </w:r>
      </w:ins>
      <w:ins w:id="308" w:author="ERCOT" w:date="2021-04-02T16:41:00Z">
        <w:del w:id="309" w:author="Joint Commenters 091521" w:date="2021-09-15T10:52:00Z">
          <w:r w:rsidRPr="00C33924" w:rsidDel="00223A5A">
            <w:delText>five</w:delText>
          </w:r>
        </w:del>
      </w:ins>
      <w:ins w:id="310" w:author="Joint Commenters 091521" w:date="2021-09-15T10:52:00Z">
        <w:del w:id="311" w:author="ERCOT 02XX22" w:date="2022-01-24T10:17:00Z">
          <w:r w:rsidRPr="00C33924" w:rsidDel="006D4D71">
            <w:delText>30</w:delText>
          </w:r>
        </w:del>
      </w:ins>
      <w:ins w:id="312" w:author="ERCOT 02XX22" w:date="2022-02-10T15:26:00Z">
        <w:r w:rsidR="005551B7">
          <w:t>five</w:t>
        </w:r>
      </w:ins>
      <w:ins w:id="313" w:author="ERCOT" w:date="2021-04-01T12:17:00Z">
        <w:r w:rsidRPr="00C33924">
          <w:rPr>
            <w:szCs w:val="20"/>
          </w:rPr>
          <w:t xml:space="preserve"> minutes</w:t>
        </w:r>
        <w:r w:rsidRPr="00C33924">
          <w:rPr>
            <w:iCs/>
            <w:szCs w:val="20"/>
          </w:rPr>
          <w:t xml:space="preserve"> after </w:t>
        </w:r>
      </w:ins>
      <w:ins w:id="314" w:author="ERCOT 02XX22" w:date="2022-01-24T10:40:00Z">
        <w:r w:rsidR="00602006" w:rsidRPr="00C33924">
          <w:rPr>
            <w:iCs/>
            <w:szCs w:val="20"/>
          </w:rPr>
          <w:t>notification from the R</w:t>
        </w:r>
      </w:ins>
      <w:ins w:id="315" w:author="ERCOT 02XX22" w:date="2022-02-10T15:26:00Z">
        <w:r w:rsidR="005551B7">
          <w:rPr>
            <w:iCs/>
            <w:szCs w:val="20"/>
          </w:rPr>
          <w:t xml:space="preserve">esource </w:t>
        </w:r>
      </w:ins>
      <w:ins w:id="316" w:author="ERCOT 02XX22" w:date="2022-01-24T10:40:00Z">
        <w:r w:rsidR="00602006" w:rsidRPr="00C33924">
          <w:rPr>
            <w:iCs/>
            <w:szCs w:val="20"/>
          </w:rPr>
          <w:t>E</w:t>
        </w:r>
      </w:ins>
      <w:ins w:id="317" w:author="ERCOT 02XX22" w:date="2022-02-10T15:26:00Z">
        <w:r w:rsidR="005551B7">
          <w:rPr>
            <w:iCs/>
            <w:szCs w:val="20"/>
          </w:rPr>
          <w:t>ntity</w:t>
        </w:r>
      </w:ins>
      <w:ins w:id="318" w:author="ERCOT" w:date="2021-04-01T12:17:00Z">
        <w:del w:id="319" w:author="ERCOT 02XX22" w:date="2022-01-24T10:40:00Z">
          <w:r w:rsidRPr="00C33924" w:rsidDel="00602006">
            <w:rPr>
              <w:iCs/>
              <w:szCs w:val="20"/>
            </w:rPr>
            <w:delText xml:space="preserve">the </w:delText>
          </w:r>
        </w:del>
      </w:ins>
      <w:ins w:id="320" w:author="ERCOT" w:date="2021-04-01T16:16:00Z">
        <w:del w:id="321" w:author="ERCOT 02XX22" w:date="2022-01-24T10:40:00Z">
          <w:r w:rsidRPr="00C33924" w:rsidDel="00602006">
            <w:rPr>
              <w:iCs/>
              <w:szCs w:val="20"/>
            </w:rPr>
            <w:delText>change in the status of the Resource</w:delText>
          </w:r>
        </w:del>
      </w:ins>
      <w:ins w:id="322" w:author="ERCOT" w:date="2021-06-30T14:43:00Z">
        <w:del w:id="323" w:author="ERCOT 02XX22" w:date="2022-01-24T10:40:00Z">
          <w:r w:rsidRPr="00C33924" w:rsidDel="00602006">
            <w:rPr>
              <w:iCs/>
              <w:szCs w:val="20"/>
            </w:rPr>
            <w:delText xml:space="preserve"> occurs</w:delText>
          </w:r>
        </w:del>
      </w:ins>
      <w:r w:rsidRPr="00C33924">
        <w:rPr>
          <w:szCs w:val="20"/>
        </w:rPr>
        <w:t xml:space="preserve"> and through changes in the Current Operating Plan (COP) as soon as practicable </w:t>
      </w:r>
      <w:ins w:id="324" w:author="ERCOT" w:date="2021-04-01T12:17:00Z">
        <w:r w:rsidRPr="00C33924">
          <w:t xml:space="preserve">but no longer than </w:t>
        </w:r>
      </w:ins>
      <w:ins w:id="325" w:author="ERCOT" w:date="2021-04-02T16:41:00Z">
        <w:del w:id="326" w:author="Joint Commenters 091521" w:date="2021-09-15T10:52:00Z">
          <w:r w:rsidRPr="00C33924" w:rsidDel="00223A5A">
            <w:delText>30</w:delText>
          </w:r>
        </w:del>
      </w:ins>
      <w:ins w:id="327" w:author="Joint Commenters 091521" w:date="2021-09-15T10:52:00Z">
        <w:r w:rsidRPr="00C33924">
          <w:t>60</w:t>
        </w:r>
      </w:ins>
      <w:ins w:id="328" w:author="ERCOT" w:date="2021-04-01T12:17:00Z">
        <w:r w:rsidRPr="00C33924">
          <w:rPr>
            <w:szCs w:val="20"/>
          </w:rPr>
          <w:t xml:space="preserve"> minutes</w:t>
        </w:r>
        <w:r w:rsidRPr="00C33924">
          <w:rPr>
            <w:iCs/>
            <w:szCs w:val="20"/>
          </w:rPr>
          <w:t xml:space="preserve"> after the </w:t>
        </w:r>
      </w:ins>
      <w:ins w:id="329" w:author="ERCOT" w:date="2021-04-01T16:16:00Z">
        <w:r w:rsidRPr="00C33924">
          <w:rPr>
            <w:iCs/>
            <w:szCs w:val="20"/>
          </w:rPr>
          <w:t>change in status of the Resource</w:t>
        </w:r>
      </w:ins>
      <w:ins w:id="330" w:author="ERCOT" w:date="2021-06-30T14:44:00Z">
        <w:r w:rsidRPr="00C33924">
          <w:rPr>
            <w:iCs/>
            <w:szCs w:val="20"/>
          </w:rPr>
          <w:t xml:space="preserve"> occurs</w:t>
        </w:r>
      </w:ins>
      <w:del w:id="331" w:author="ERCOT" w:date="2021-06-30T14:44:00Z">
        <w:r w:rsidRPr="00C33924" w:rsidDel="005A31E4">
          <w:rPr>
            <w:szCs w:val="20"/>
          </w:rPr>
          <w:delText xml:space="preserve"> following the change</w:delText>
        </w:r>
      </w:del>
      <w:r w:rsidRPr="00C33924">
        <w:rPr>
          <w:szCs w:val="20"/>
        </w:rPr>
        <w:t>.</w:t>
      </w:r>
    </w:p>
    <w:p w14:paraId="4930E907" w14:textId="6A7B90C5" w:rsidR="006D4D71" w:rsidRPr="00C33924" w:rsidRDefault="006D4D71" w:rsidP="00602006">
      <w:pPr>
        <w:pStyle w:val="BodyTextNumbered"/>
        <w:rPr>
          <w:ins w:id="332" w:author="ERCOT 02XX22" w:date="2022-01-24T10:19:00Z"/>
        </w:rPr>
      </w:pPr>
      <w:ins w:id="333" w:author="ERCOT 02XX22" w:date="2022-01-24T10:19:00Z">
        <w:r w:rsidRPr="00C33924">
          <w:t>(</w:t>
        </w:r>
      </w:ins>
      <w:ins w:id="334" w:author="ERCOT 02XX22" w:date="2022-01-26T12:50:00Z">
        <w:r w:rsidR="00E56542" w:rsidRPr="00C33924">
          <w:t>3</w:t>
        </w:r>
      </w:ins>
      <w:ins w:id="335" w:author="ERCOT 02XX22" w:date="2022-01-24T10:19:00Z">
        <w:r w:rsidRPr="00C33924">
          <w:t xml:space="preserve">) </w:t>
        </w:r>
        <w:r w:rsidRPr="00C33924">
          <w:tab/>
        </w:r>
      </w:ins>
      <w:ins w:id="336" w:author="ERCOT 02XX22" w:date="2022-01-24T10:20:00Z">
        <w:r w:rsidRPr="00C33924">
          <w:t>When a</w:t>
        </w:r>
      </w:ins>
      <w:ins w:id="337" w:author="ERCOT 02XX22" w:date="2022-01-24T10:43:00Z">
        <w:r w:rsidR="00602006" w:rsidRPr="00C33924">
          <w:t xml:space="preserve">n </w:t>
        </w:r>
      </w:ins>
      <w:ins w:id="338" w:author="ERCOT 02XX22" w:date="2022-02-10T15:26:00Z">
        <w:r w:rsidR="005551B7">
          <w:t>O</w:t>
        </w:r>
      </w:ins>
      <w:ins w:id="339" w:author="ERCOT 02XX22" w:date="2022-01-24T10:43:00Z">
        <w:r w:rsidR="00602006" w:rsidRPr="00C33924">
          <w:t>n</w:t>
        </w:r>
      </w:ins>
      <w:ins w:id="340" w:author="ERCOT 02XX22" w:date="2022-02-10T15:26:00Z">
        <w:r w:rsidR="005551B7">
          <w:t>-L</w:t>
        </w:r>
      </w:ins>
      <w:ins w:id="341" w:author="ERCOT 02XX22" w:date="2022-01-24T10:43:00Z">
        <w:r w:rsidR="00602006" w:rsidRPr="00C33924">
          <w:t>ine</w:t>
        </w:r>
      </w:ins>
      <w:ins w:id="342" w:author="ERCOT 02XX22" w:date="2022-01-24T10:20:00Z">
        <w:r w:rsidRPr="00C33924">
          <w:t xml:space="preserve"> Resource </w:t>
        </w:r>
      </w:ins>
      <w:ins w:id="343" w:author="ERCOT 02XX22" w:date="2022-01-24T10:42:00Z">
        <w:r w:rsidR="00602006" w:rsidRPr="00C33924">
          <w:t xml:space="preserve">is </w:t>
        </w:r>
      </w:ins>
      <w:ins w:id="344" w:author="ERCOT 02XX22" w:date="2022-01-24T10:20:00Z">
        <w:r w:rsidRPr="00C33924">
          <w:t>experienc</w:t>
        </w:r>
      </w:ins>
      <w:ins w:id="345" w:author="ERCOT 02XX22" w:date="2022-01-24T10:42:00Z">
        <w:r w:rsidR="00602006" w:rsidRPr="00C33924">
          <w:t>ing</w:t>
        </w:r>
      </w:ins>
      <w:ins w:id="346" w:author="ERCOT 02XX22" w:date="2022-01-24T10:20:00Z">
        <w:r w:rsidRPr="00C33924">
          <w:t xml:space="preserve"> an event that </w:t>
        </w:r>
      </w:ins>
      <w:ins w:id="347" w:author="ERCOT 02XX22" w:date="2022-01-24T10:42:00Z">
        <w:r w:rsidR="00602006" w:rsidRPr="00C33924">
          <w:t xml:space="preserve">may </w:t>
        </w:r>
      </w:ins>
      <w:ins w:id="348" w:author="ERCOT 02XX22" w:date="2022-01-24T10:20:00Z">
        <w:r w:rsidRPr="00C33924">
          <w:t xml:space="preserve">affect its availability and/or capability </w:t>
        </w:r>
      </w:ins>
      <w:ins w:id="349" w:author="ERCOT 02XX22" w:date="2022-01-24T10:42:00Z">
        <w:r w:rsidR="00602006" w:rsidRPr="00C33924">
          <w:t xml:space="preserve">that </w:t>
        </w:r>
      </w:ins>
      <w:ins w:id="350" w:author="ERCOT 02XX22" w:date="2022-01-24T10:43:00Z">
        <w:r w:rsidR="00602006" w:rsidRPr="00C33924">
          <w:t xml:space="preserve">require </w:t>
        </w:r>
      </w:ins>
      <w:ins w:id="351" w:author="ERCOT 02XX22" w:date="2022-01-24T10:42:00Z">
        <w:r w:rsidR="00602006" w:rsidRPr="00C33924">
          <w:t>further a</w:t>
        </w:r>
      </w:ins>
      <w:ins w:id="352" w:author="ERCOT 02XX22" w:date="2022-01-24T10:43:00Z">
        <w:r w:rsidR="00602006" w:rsidRPr="00C33924">
          <w:t>ctions to stabilize the Resource and/or determine the impact of the event</w:t>
        </w:r>
      </w:ins>
      <w:ins w:id="353" w:author="ERCOT 02XX22" w:date="2022-01-24T10:42:00Z">
        <w:r w:rsidR="00602006" w:rsidRPr="00C33924">
          <w:t xml:space="preserve">, </w:t>
        </w:r>
      </w:ins>
      <w:ins w:id="354" w:author="ERCOT 02XX22" w:date="2022-01-24T10:20:00Z">
        <w:r w:rsidRPr="00C33924">
          <w:t>the</w:t>
        </w:r>
      </w:ins>
      <w:ins w:id="355" w:author="ERCOT 02XX22" w:date="2022-01-24T10:44:00Z">
        <w:r w:rsidR="00602006" w:rsidRPr="00C33924">
          <w:t xml:space="preserve"> </w:t>
        </w:r>
      </w:ins>
      <w:ins w:id="356" w:author="ERCOT 02XX22" w:date="2022-01-24T10:20:00Z">
        <w:r w:rsidRPr="00C33924">
          <w:t xml:space="preserve">QSE </w:t>
        </w:r>
      </w:ins>
      <w:ins w:id="357" w:author="ERCOT 02XX22" w:date="2022-01-24T10:44:00Z">
        <w:r w:rsidR="00602006" w:rsidRPr="00C33924">
          <w:t xml:space="preserve">may </w:t>
        </w:r>
      </w:ins>
      <w:ins w:id="358" w:author="ERCOT 02XX22" w:date="2022-01-24T10:20:00Z">
        <w:r w:rsidRPr="00C33924">
          <w:t xml:space="preserve">change the </w:t>
        </w:r>
      </w:ins>
      <w:ins w:id="359" w:author="ERCOT 02XX22" w:date="2022-01-24T10:21:00Z">
        <w:r w:rsidRPr="00C33924">
          <w:t xml:space="preserve">Resource Status to </w:t>
        </w:r>
      </w:ins>
      <w:ins w:id="360" w:author="ERCOT 02XX22" w:date="2022-01-24T15:36:00Z">
        <w:r w:rsidR="00110396" w:rsidRPr="00C33924">
          <w:t>ON</w:t>
        </w:r>
      </w:ins>
      <w:ins w:id="361" w:author="ERCOT 02XX22" w:date="2022-02-10T15:39:00Z">
        <w:r w:rsidR="00F54426">
          <w:t>HOLD</w:t>
        </w:r>
      </w:ins>
      <w:ins w:id="362" w:author="ERCOT 02XX22" w:date="2022-01-24T10:21:00Z">
        <w:r w:rsidRPr="00C33924">
          <w:t xml:space="preserve"> as soon as practicable but no longer than </w:t>
        </w:r>
      </w:ins>
      <w:ins w:id="363" w:author="ERCOT 02XX22" w:date="2022-02-10T15:26:00Z">
        <w:r w:rsidR="005551B7">
          <w:t>five</w:t>
        </w:r>
      </w:ins>
      <w:ins w:id="364" w:author="ERCOT 02XX22" w:date="2022-01-24T10:21:00Z">
        <w:r w:rsidRPr="00C33924">
          <w:t xml:space="preserve"> minut</w:t>
        </w:r>
      </w:ins>
      <w:ins w:id="365" w:author="ERCOT 02XX22" w:date="2022-01-24T10:22:00Z">
        <w:r w:rsidRPr="00C33924">
          <w:t xml:space="preserve">es after </w:t>
        </w:r>
      </w:ins>
      <w:ins w:id="366" w:author="ERCOT 02XX22" w:date="2022-01-24T10:44:00Z">
        <w:r w:rsidR="00602006" w:rsidRPr="00C33924">
          <w:t>being notified by the R</w:t>
        </w:r>
      </w:ins>
      <w:ins w:id="367" w:author="ERCOT 02XX22" w:date="2022-02-10T15:26:00Z">
        <w:r w:rsidR="005551B7">
          <w:t>esou</w:t>
        </w:r>
      </w:ins>
      <w:ins w:id="368" w:author="ERCOT 02XX22" w:date="2022-02-10T15:27:00Z">
        <w:r w:rsidR="005551B7">
          <w:t xml:space="preserve">rce </w:t>
        </w:r>
      </w:ins>
      <w:ins w:id="369" w:author="ERCOT 02XX22" w:date="2022-01-24T10:44:00Z">
        <w:r w:rsidR="00602006" w:rsidRPr="00C33924">
          <w:t>E</w:t>
        </w:r>
      </w:ins>
      <w:ins w:id="370" w:author="ERCOT 02XX22" w:date="2022-02-10T15:27:00Z">
        <w:r w:rsidR="005551B7">
          <w:t>ntity</w:t>
        </w:r>
      </w:ins>
      <w:ins w:id="371" w:author="ERCOT 02XX22" w:date="2022-01-24T10:22:00Z">
        <w:r w:rsidRPr="00C33924">
          <w:t xml:space="preserve">. </w:t>
        </w:r>
      </w:ins>
      <w:ins w:id="372" w:author="ERCOT 02XX22" w:date="2022-02-10T15:27:00Z">
        <w:r w:rsidR="005551B7">
          <w:t xml:space="preserve"> </w:t>
        </w:r>
      </w:ins>
      <w:ins w:id="373" w:author="ERCOT 02XX22" w:date="2022-01-24T10:22:00Z">
        <w:r w:rsidRPr="00C33924">
          <w:t>Following this Resource Status change</w:t>
        </w:r>
      </w:ins>
      <w:ins w:id="374" w:author="ERCOT 02XX22" w:date="2022-01-24T10:44:00Z">
        <w:r w:rsidR="00602006" w:rsidRPr="00C33924">
          <w:t>,</w:t>
        </w:r>
      </w:ins>
      <w:ins w:id="375" w:author="ERCOT 02XX22" w:date="2022-01-24T10:22:00Z">
        <w:r w:rsidRPr="00C33924">
          <w:t xml:space="preserve"> </w:t>
        </w:r>
      </w:ins>
      <w:ins w:id="376" w:author="ERCOT 02XX22" w:date="2022-01-24T10:23:00Z">
        <w:r w:rsidRPr="00C33924">
          <w:t>the telemetered HSL and any other applicable telemetry of the Resource as specified in paragraph (2) of Section 6.5.5.2, Operational Data Requirements, shall be updated as soon as practicable but no longer than 15 minutes after the change in</w:t>
        </w:r>
      </w:ins>
      <w:ins w:id="377" w:author="ERCOT 02XX22" w:date="2022-01-24T10:24:00Z">
        <w:r w:rsidRPr="00C33924">
          <w:t xml:space="preserve"> Resource Status</w:t>
        </w:r>
      </w:ins>
      <w:ins w:id="378" w:author="ERCOT 02XX22" w:date="2022-01-24T10:45:00Z">
        <w:r w:rsidR="00EB7B99" w:rsidRPr="00C33924">
          <w:t xml:space="preserve"> to </w:t>
        </w:r>
      </w:ins>
      <w:ins w:id="379" w:author="ERCOT 02XX22" w:date="2022-01-24T15:36:00Z">
        <w:r w:rsidR="00110396" w:rsidRPr="00C33924">
          <w:t>ON</w:t>
        </w:r>
      </w:ins>
      <w:ins w:id="380" w:author="ERCOT 02XX22" w:date="2022-02-10T15:39:00Z">
        <w:r w:rsidR="00F54426">
          <w:t>HOLD</w:t>
        </w:r>
      </w:ins>
      <w:ins w:id="381" w:author="ERCOT 02XX22" w:date="2022-02-10T15:27:00Z">
        <w:r w:rsidR="005551B7">
          <w:t>.</w:t>
        </w:r>
      </w:ins>
      <w:ins w:id="382" w:author="ERCOT 02XX22" w:date="2022-01-24T10:32:00Z">
        <w:r w:rsidR="00825233" w:rsidRPr="00C33924">
          <w:t xml:space="preserve"> </w:t>
        </w:r>
      </w:ins>
      <w:ins w:id="383" w:author="ERCOT 02XX22" w:date="2022-02-10T15:27:00Z">
        <w:r w:rsidR="005551B7">
          <w:t xml:space="preserve"> </w:t>
        </w:r>
      </w:ins>
      <w:ins w:id="384" w:author="ERCOT 02XX22" w:date="2022-01-24T15:40:00Z">
        <w:r w:rsidR="00110396" w:rsidRPr="00C33924">
          <w:t>After the QSE has determined the impact of the event, t</w:t>
        </w:r>
      </w:ins>
      <w:ins w:id="385" w:author="ERCOT 02XX22" w:date="2022-01-24T10:32:00Z">
        <w:r w:rsidR="00825233" w:rsidRPr="00C33924">
          <w:t xml:space="preserve">he </w:t>
        </w:r>
      </w:ins>
      <w:ins w:id="386" w:author="ERCOT 02XX22" w:date="2022-01-24T15:38:00Z">
        <w:r w:rsidR="00110396" w:rsidRPr="00C33924">
          <w:t xml:space="preserve">QSE </w:t>
        </w:r>
      </w:ins>
      <w:ins w:id="387" w:author="ERCOT 02XX22" w:date="2022-01-24T15:39:00Z">
        <w:r w:rsidR="00110396" w:rsidRPr="00C33924">
          <w:t>shall</w:t>
        </w:r>
      </w:ins>
      <w:ins w:id="388" w:author="ERCOT 02XX22" w:date="2022-01-24T15:38:00Z">
        <w:r w:rsidR="00110396" w:rsidRPr="00C33924">
          <w:t xml:space="preserve"> </w:t>
        </w:r>
      </w:ins>
      <w:ins w:id="389" w:author="ERCOT 02XX22" w:date="2022-01-24T15:39:00Z">
        <w:r w:rsidR="00110396" w:rsidRPr="00C33924">
          <w:t xml:space="preserve">change the Resource Status to its correct </w:t>
        </w:r>
      </w:ins>
      <w:ins w:id="390" w:author="ERCOT 02XX22" w:date="2022-01-24T15:40:00Z">
        <w:r w:rsidR="00110396" w:rsidRPr="00C33924">
          <w:t>status</w:t>
        </w:r>
      </w:ins>
      <w:ins w:id="391" w:author="ERCOT 02XX22" w:date="2022-01-24T10:32:00Z">
        <w:r w:rsidR="00825233" w:rsidRPr="00C33924">
          <w:t xml:space="preserve"> </w:t>
        </w:r>
      </w:ins>
      <w:ins w:id="392" w:author="ERCOT 02XX22" w:date="2022-01-24T15:41:00Z">
        <w:r w:rsidR="00110396" w:rsidRPr="00C33924">
          <w:t>as soon as practicable but no longer than</w:t>
        </w:r>
      </w:ins>
      <w:ins w:id="393" w:author="ERCOT 02XX22" w:date="2022-01-24T10:33:00Z">
        <w:r w:rsidR="00825233" w:rsidRPr="00C33924">
          <w:t xml:space="preserve"> 60 </w:t>
        </w:r>
      </w:ins>
      <w:ins w:id="394" w:author="ERCOT 02XX22" w:date="2022-01-24T10:34:00Z">
        <w:r w:rsidR="00825233" w:rsidRPr="00C33924">
          <w:t xml:space="preserve">consecutive </w:t>
        </w:r>
      </w:ins>
      <w:ins w:id="395" w:author="ERCOT 02XX22" w:date="2022-01-24T10:33:00Z">
        <w:r w:rsidR="00825233" w:rsidRPr="00C33924">
          <w:t>minutes</w:t>
        </w:r>
      </w:ins>
      <w:ins w:id="396" w:author="ERCOT 02XX22" w:date="2022-01-24T15:41:00Z">
        <w:r w:rsidR="00110396" w:rsidRPr="00C33924">
          <w:t xml:space="preserve"> of being in the ON</w:t>
        </w:r>
      </w:ins>
      <w:ins w:id="397" w:author="ERCOT 02XX22" w:date="2022-02-10T15:39:00Z">
        <w:r w:rsidR="00F54426">
          <w:t>HOLD</w:t>
        </w:r>
      </w:ins>
      <w:ins w:id="398" w:author="ERCOT 02XX22" w:date="2022-01-24T15:41:00Z">
        <w:r w:rsidR="00110396" w:rsidRPr="00C33924">
          <w:t xml:space="preserve"> status</w:t>
        </w:r>
      </w:ins>
      <w:ins w:id="399" w:author="ERCOT 02XX22" w:date="2022-01-24T10:34:00Z">
        <w:r w:rsidR="00825233" w:rsidRPr="00C33924">
          <w:t xml:space="preserve">. </w:t>
        </w:r>
      </w:ins>
    </w:p>
    <w:p w14:paraId="746886A9" w14:textId="77777777" w:rsidR="00E70551" w:rsidRPr="00C33924" w:rsidRDefault="00E70551" w:rsidP="00E70551">
      <w:pPr>
        <w:spacing w:after="240"/>
        <w:ind w:left="720" w:hanging="720"/>
        <w:rPr>
          <w:szCs w:val="20"/>
        </w:rPr>
      </w:pPr>
      <w:r w:rsidRPr="00C33924">
        <w:rPr>
          <w:szCs w:val="20"/>
        </w:rPr>
        <w:t>(</w:t>
      </w:r>
      <w:ins w:id="400" w:author="ERCOT 02XX22" w:date="2022-01-26T12:51:00Z">
        <w:r w:rsidR="00E56542" w:rsidRPr="00C33924">
          <w:rPr>
            <w:szCs w:val="20"/>
          </w:rPr>
          <w:t>4</w:t>
        </w:r>
      </w:ins>
      <w:del w:id="401" w:author="ERCOT 02XX22" w:date="2022-01-26T12:50:00Z">
        <w:r w:rsidRPr="00C33924" w:rsidDel="00E56542">
          <w:rPr>
            <w:szCs w:val="20"/>
          </w:rPr>
          <w:delText>2</w:delText>
        </w:r>
      </w:del>
      <w:r w:rsidRPr="00C33924">
        <w:rPr>
          <w:szCs w:val="20"/>
        </w:rPr>
        <w:t>)</w:t>
      </w:r>
      <w:r w:rsidRPr="00C33924">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6902E86B" w14:textId="77777777" w:rsidR="00E70551" w:rsidRPr="00C33924" w:rsidRDefault="00E70551" w:rsidP="00E70551">
      <w:pPr>
        <w:spacing w:after="240"/>
        <w:ind w:left="720" w:hanging="720"/>
        <w:rPr>
          <w:szCs w:val="20"/>
        </w:rPr>
      </w:pPr>
      <w:r w:rsidRPr="00C33924">
        <w:rPr>
          <w:szCs w:val="20"/>
        </w:rPr>
        <w:t>(</w:t>
      </w:r>
      <w:ins w:id="402" w:author="ERCOT 02XX22" w:date="2022-01-26T12:51:00Z">
        <w:r w:rsidR="00E56542" w:rsidRPr="00C33924">
          <w:rPr>
            <w:szCs w:val="20"/>
          </w:rPr>
          <w:t>5</w:t>
        </w:r>
      </w:ins>
      <w:del w:id="403" w:author="ERCOT 02XX22" w:date="2022-01-26T12:51:00Z">
        <w:r w:rsidRPr="00C33924" w:rsidDel="00E56542">
          <w:rPr>
            <w:szCs w:val="20"/>
          </w:rPr>
          <w:delText>3</w:delText>
        </w:r>
      </w:del>
      <w:r w:rsidRPr="00C33924">
        <w:rPr>
          <w:szCs w:val="20"/>
        </w:rPr>
        <w:t>)</w:t>
      </w:r>
      <w:r w:rsidRPr="00C33924">
        <w:rPr>
          <w:szCs w:val="20"/>
        </w:rPr>
        <w:tab/>
        <w:t>Each QSE shall immediately report to ERCOT and the TSP any inability of the QSE’s Generation Resource required to meet its reactive capability requirements in these Protocols.</w:t>
      </w:r>
      <w:bookmarkEnd w:id="292"/>
    </w:p>
    <w:p w14:paraId="2F9B47C9" w14:textId="77777777" w:rsidR="00F52B20" w:rsidRPr="00C33924" w:rsidRDefault="00F52B20" w:rsidP="00F52B20">
      <w:pPr>
        <w:keepNext/>
        <w:widowControl w:val="0"/>
        <w:tabs>
          <w:tab w:val="left" w:pos="1260"/>
        </w:tabs>
        <w:spacing w:before="480" w:after="240"/>
        <w:ind w:left="1267" w:hanging="1267"/>
        <w:outlineLvl w:val="3"/>
        <w:rPr>
          <w:b/>
          <w:bCs/>
          <w:snapToGrid w:val="0"/>
          <w:szCs w:val="20"/>
        </w:rPr>
      </w:pPr>
      <w:bookmarkStart w:id="404" w:name="_Toc80174710"/>
      <w:r w:rsidRPr="00C33924">
        <w:rPr>
          <w:b/>
          <w:bCs/>
          <w:snapToGrid w:val="0"/>
          <w:szCs w:val="20"/>
        </w:rPr>
        <w:t>6.5.7.5</w:t>
      </w:r>
      <w:r w:rsidRPr="00C33924">
        <w:rPr>
          <w:b/>
          <w:bCs/>
          <w:snapToGrid w:val="0"/>
          <w:szCs w:val="20"/>
        </w:rPr>
        <w:tab/>
        <w:t>Ancillary Services Capacity Monitor</w:t>
      </w:r>
      <w:bookmarkEnd w:id="404"/>
    </w:p>
    <w:p w14:paraId="731DA79C" w14:textId="77777777" w:rsidR="00F52B20" w:rsidRPr="00C33924" w:rsidRDefault="00F52B20" w:rsidP="00F52B20">
      <w:pPr>
        <w:spacing w:after="240"/>
        <w:ind w:left="720" w:hanging="720"/>
        <w:rPr>
          <w:szCs w:val="20"/>
        </w:rPr>
      </w:pPr>
      <w:r w:rsidRPr="00C33924">
        <w:rPr>
          <w:szCs w:val="20"/>
        </w:rPr>
        <w:t>(1)</w:t>
      </w:r>
      <w:r w:rsidRPr="00C33924">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53B3F159" w14:textId="77777777" w:rsidR="00F52B20" w:rsidRPr="00C33924" w:rsidRDefault="00F52B20" w:rsidP="00F52B20">
      <w:pPr>
        <w:spacing w:after="240"/>
        <w:ind w:left="1440" w:hanging="720"/>
        <w:rPr>
          <w:szCs w:val="20"/>
        </w:rPr>
      </w:pPr>
      <w:r w:rsidRPr="00C33924">
        <w:rPr>
          <w:szCs w:val="20"/>
        </w:rPr>
        <w:t>(a)</w:t>
      </w:r>
      <w:r w:rsidRPr="00C33924">
        <w:rPr>
          <w:szCs w:val="20"/>
        </w:rPr>
        <w:tab/>
        <w:t xml:space="preserve">RRS capacity from: </w:t>
      </w:r>
    </w:p>
    <w:p w14:paraId="393ECFE7" w14:textId="77777777" w:rsidR="00F52B20" w:rsidRPr="00C33924" w:rsidRDefault="00F52B20" w:rsidP="00F52B20">
      <w:pPr>
        <w:spacing w:after="240"/>
        <w:ind w:left="2160" w:hanging="720"/>
        <w:rPr>
          <w:szCs w:val="20"/>
        </w:rPr>
      </w:pPr>
      <w:r w:rsidRPr="00C33924">
        <w:rPr>
          <w:szCs w:val="20"/>
        </w:rPr>
        <w:lastRenderedPageBreak/>
        <w:t>(i)</w:t>
      </w:r>
      <w:r w:rsidRPr="00C33924">
        <w:rPr>
          <w:szCs w:val="20"/>
        </w:rPr>
        <w:tab/>
        <w:t>Generation Resources;</w:t>
      </w:r>
    </w:p>
    <w:p w14:paraId="39BAB253" w14:textId="77777777" w:rsidR="00F52B20" w:rsidRPr="00C33924" w:rsidRDefault="00F52B20" w:rsidP="00F52B20">
      <w:pPr>
        <w:spacing w:after="240"/>
        <w:ind w:left="2160" w:hanging="720"/>
        <w:rPr>
          <w:szCs w:val="20"/>
        </w:rPr>
      </w:pPr>
      <w:r w:rsidRPr="00C33924">
        <w:rPr>
          <w:szCs w:val="20"/>
        </w:rPr>
        <w:t>(ii)</w:t>
      </w:r>
      <w:r w:rsidRPr="00C33924">
        <w:rPr>
          <w:szCs w:val="20"/>
        </w:rPr>
        <w:tab/>
        <w:t>Load Resources excluding Controllable Load Resources;</w:t>
      </w:r>
    </w:p>
    <w:p w14:paraId="4A57F916" w14:textId="77777777" w:rsidR="00F52B20" w:rsidRPr="00C33924" w:rsidRDefault="00F52B20" w:rsidP="00F52B20">
      <w:pPr>
        <w:spacing w:after="240"/>
        <w:ind w:left="2160" w:hanging="720"/>
        <w:rPr>
          <w:szCs w:val="20"/>
        </w:rPr>
      </w:pPr>
      <w:r w:rsidRPr="00C33924">
        <w:rPr>
          <w:szCs w:val="20"/>
        </w:rPr>
        <w:t>(iii)</w:t>
      </w:r>
      <w:r w:rsidRPr="00C33924">
        <w:rPr>
          <w:szCs w:val="20"/>
        </w:rPr>
        <w:tab/>
        <w:t>Controllable Load Resources; and</w:t>
      </w:r>
    </w:p>
    <w:p w14:paraId="2BFBA027" w14:textId="77777777" w:rsidR="00F52B20" w:rsidRPr="00C33924" w:rsidRDefault="00F52B20" w:rsidP="00F52B20">
      <w:pPr>
        <w:spacing w:after="240"/>
        <w:ind w:left="2160" w:hanging="720"/>
        <w:rPr>
          <w:szCs w:val="20"/>
        </w:rPr>
      </w:pPr>
      <w:r w:rsidRPr="00C33924">
        <w:rPr>
          <w:szCs w:val="20"/>
        </w:rPr>
        <w:t>(iv)</w:t>
      </w:r>
      <w:r w:rsidRPr="00C33924">
        <w:rPr>
          <w:szCs w:val="20"/>
        </w:rPr>
        <w:tab/>
        <w:t>Resources capable of Fast Frequency Response (FFR);</w:t>
      </w:r>
    </w:p>
    <w:p w14:paraId="6F3BC5DE" w14:textId="77777777" w:rsidR="00F52B20" w:rsidRPr="00C33924" w:rsidRDefault="00F52B20" w:rsidP="00F52B20">
      <w:pPr>
        <w:spacing w:after="240"/>
        <w:ind w:left="1440" w:hanging="720"/>
        <w:rPr>
          <w:szCs w:val="20"/>
        </w:rPr>
      </w:pPr>
      <w:r w:rsidRPr="00C33924">
        <w:rPr>
          <w:szCs w:val="20"/>
        </w:rPr>
        <w:t>(b)</w:t>
      </w:r>
      <w:r w:rsidRPr="00C33924">
        <w:rPr>
          <w:szCs w:val="20"/>
        </w:rPr>
        <w:tab/>
        <w:t xml:space="preserve">Ancillary Service Resource Responsibility for RRS from: </w:t>
      </w:r>
    </w:p>
    <w:p w14:paraId="6322BD59" w14:textId="77777777" w:rsidR="00F52B20" w:rsidRPr="00C33924" w:rsidRDefault="00F52B20" w:rsidP="00F52B20">
      <w:pPr>
        <w:spacing w:after="240"/>
        <w:ind w:left="2160" w:hanging="720"/>
        <w:rPr>
          <w:szCs w:val="20"/>
        </w:rPr>
      </w:pPr>
      <w:r w:rsidRPr="00C33924">
        <w:rPr>
          <w:szCs w:val="20"/>
        </w:rPr>
        <w:t>(i)</w:t>
      </w:r>
      <w:r w:rsidRPr="00C33924">
        <w:rPr>
          <w:szCs w:val="20"/>
        </w:rPr>
        <w:tab/>
        <w:t>Generation Resources;</w:t>
      </w:r>
    </w:p>
    <w:p w14:paraId="46C6E828" w14:textId="77777777" w:rsidR="00F52B20" w:rsidRPr="00C33924" w:rsidRDefault="00F52B20" w:rsidP="00F52B20">
      <w:pPr>
        <w:spacing w:after="240"/>
        <w:ind w:left="2160" w:hanging="720"/>
        <w:rPr>
          <w:szCs w:val="20"/>
        </w:rPr>
      </w:pPr>
      <w:r w:rsidRPr="00C33924">
        <w:rPr>
          <w:szCs w:val="20"/>
        </w:rPr>
        <w:t>(ii)</w:t>
      </w:r>
      <w:r w:rsidRPr="00C33924">
        <w:rPr>
          <w:szCs w:val="20"/>
        </w:rPr>
        <w:tab/>
        <w:t>Load Resources excluding Controllable Load Resources;</w:t>
      </w:r>
    </w:p>
    <w:p w14:paraId="57C524CA" w14:textId="77777777" w:rsidR="00F52B20" w:rsidRPr="00C33924" w:rsidRDefault="00F52B20" w:rsidP="00F52B20">
      <w:pPr>
        <w:spacing w:after="240"/>
        <w:ind w:left="2160" w:hanging="720"/>
        <w:rPr>
          <w:szCs w:val="20"/>
        </w:rPr>
      </w:pPr>
      <w:r w:rsidRPr="00C33924">
        <w:rPr>
          <w:szCs w:val="20"/>
        </w:rPr>
        <w:t>(iii)</w:t>
      </w:r>
      <w:r w:rsidRPr="00C33924">
        <w:rPr>
          <w:szCs w:val="20"/>
        </w:rPr>
        <w:tab/>
        <w:t>Controllable Load Resources; and</w:t>
      </w:r>
    </w:p>
    <w:p w14:paraId="4121468E" w14:textId="77777777" w:rsidR="00F52B20" w:rsidRPr="00C33924" w:rsidRDefault="00F52B20" w:rsidP="00F52B20">
      <w:pPr>
        <w:spacing w:after="240"/>
        <w:ind w:left="2160" w:hanging="720"/>
        <w:rPr>
          <w:szCs w:val="20"/>
        </w:rPr>
      </w:pPr>
      <w:r w:rsidRPr="00C33924">
        <w:rPr>
          <w:szCs w:val="20"/>
        </w:rPr>
        <w:t>(iv)</w:t>
      </w:r>
      <w:r w:rsidRPr="00C33924">
        <w:rPr>
          <w:szCs w:val="20"/>
        </w:rPr>
        <w:tab/>
        <w:t>Resources capable of FFR;</w:t>
      </w:r>
    </w:p>
    <w:p w14:paraId="349C8204" w14:textId="77777777" w:rsidR="00F52B20" w:rsidRPr="00C33924" w:rsidRDefault="00F52B20" w:rsidP="00F52B20">
      <w:pPr>
        <w:spacing w:after="240"/>
        <w:ind w:left="1440" w:hanging="720"/>
        <w:rPr>
          <w:szCs w:val="20"/>
        </w:rPr>
      </w:pPr>
      <w:r w:rsidRPr="00C33924">
        <w:rPr>
          <w:szCs w:val="20"/>
        </w:rPr>
        <w:t>(c)</w:t>
      </w:r>
      <w:r w:rsidRPr="00C33924">
        <w:rPr>
          <w:szCs w:val="20"/>
        </w:rPr>
        <w:tab/>
        <w:t xml:space="preserve">RRS deployed to Generation and Controllable Load Resources; </w:t>
      </w:r>
    </w:p>
    <w:p w14:paraId="7334916B" w14:textId="77777777" w:rsidR="00F52B20" w:rsidRPr="00C33924" w:rsidRDefault="00F52B20" w:rsidP="00F52B20">
      <w:pPr>
        <w:spacing w:after="240"/>
        <w:ind w:left="1440" w:hanging="720"/>
        <w:rPr>
          <w:szCs w:val="20"/>
        </w:rPr>
      </w:pPr>
      <w:r w:rsidRPr="00C33924">
        <w:rPr>
          <w:szCs w:val="20"/>
        </w:rPr>
        <w:t>(d)</w:t>
      </w:r>
      <w:r w:rsidRPr="00C33924">
        <w:rPr>
          <w:szCs w:val="20"/>
        </w:rPr>
        <w:tab/>
        <w:t xml:space="preserve">Non-Spin available from: </w:t>
      </w:r>
    </w:p>
    <w:p w14:paraId="42BB9807" w14:textId="77777777" w:rsidR="00F52B20" w:rsidRPr="00C33924" w:rsidRDefault="00F52B20" w:rsidP="00F52B20">
      <w:pPr>
        <w:spacing w:after="240"/>
        <w:ind w:left="2160" w:hanging="720"/>
        <w:rPr>
          <w:szCs w:val="20"/>
        </w:rPr>
      </w:pPr>
      <w:r w:rsidRPr="00C33924">
        <w:rPr>
          <w:szCs w:val="20"/>
        </w:rPr>
        <w:t>(i)</w:t>
      </w:r>
      <w:r w:rsidRPr="00C33924">
        <w:rPr>
          <w:szCs w:val="20"/>
        </w:rPr>
        <w:tab/>
        <w:t>On-Line Generation Resources with Energy Offer Curves;</w:t>
      </w:r>
    </w:p>
    <w:p w14:paraId="31C41C96" w14:textId="77777777" w:rsidR="00F52B20" w:rsidRPr="00C33924" w:rsidRDefault="00F52B20" w:rsidP="00F52B20">
      <w:pPr>
        <w:spacing w:after="240"/>
        <w:ind w:left="2160" w:hanging="720"/>
        <w:rPr>
          <w:szCs w:val="20"/>
        </w:rPr>
      </w:pPr>
      <w:r w:rsidRPr="00C33924">
        <w:rPr>
          <w:szCs w:val="20"/>
        </w:rPr>
        <w:t>(ii)</w:t>
      </w:r>
      <w:r w:rsidRPr="00C33924">
        <w:rPr>
          <w:szCs w:val="20"/>
        </w:rPr>
        <w:tab/>
        <w:t xml:space="preserve">Undeployed Load Resources; </w:t>
      </w:r>
    </w:p>
    <w:p w14:paraId="4B896A60" w14:textId="77777777" w:rsidR="00F52B20" w:rsidRPr="00C33924" w:rsidRDefault="00F52B20" w:rsidP="00F52B20">
      <w:pPr>
        <w:spacing w:after="240"/>
        <w:ind w:left="2160" w:hanging="720"/>
        <w:rPr>
          <w:szCs w:val="20"/>
        </w:rPr>
      </w:pPr>
      <w:r w:rsidRPr="00C33924">
        <w:rPr>
          <w:szCs w:val="20"/>
        </w:rPr>
        <w:t>(iii)</w:t>
      </w:r>
      <w:r w:rsidRPr="00C33924">
        <w:rPr>
          <w:szCs w:val="20"/>
        </w:rPr>
        <w:tab/>
        <w:t>Off-Line Generation Resources; and</w:t>
      </w:r>
    </w:p>
    <w:p w14:paraId="71C2D471" w14:textId="77777777" w:rsidR="00F52B20" w:rsidRPr="00C33924" w:rsidRDefault="00F52B20" w:rsidP="00F52B20">
      <w:pPr>
        <w:spacing w:after="240"/>
        <w:ind w:left="2160" w:hanging="720"/>
        <w:rPr>
          <w:szCs w:val="20"/>
        </w:rPr>
      </w:pPr>
      <w:r w:rsidRPr="00C33924">
        <w:rPr>
          <w:szCs w:val="20"/>
        </w:rPr>
        <w:t>(iv)</w:t>
      </w:r>
      <w:r w:rsidRPr="00C33924">
        <w:rPr>
          <w:szCs w:val="20"/>
        </w:rPr>
        <w:tab/>
        <w:t>Resources with Output Schedules;</w:t>
      </w:r>
    </w:p>
    <w:p w14:paraId="5A5CDEA6" w14:textId="77777777" w:rsidR="00F52B20" w:rsidRPr="00C33924" w:rsidRDefault="00F52B20" w:rsidP="00F52B20">
      <w:pPr>
        <w:spacing w:after="240"/>
        <w:ind w:left="1440" w:hanging="720"/>
        <w:rPr>
          <w:szCs w:val="20"/>
        </w:rPr>
      </w:pPr>
      <w:r w:rsidRPr="00C33924">
        <w:rPr>
          <w:szCs w:val="20"/>
        </w:rPr>
        <w:t>(e)</w:t>
      </w:r>
      <w:r w:rsidRPr="00C33924">
        <w:rPr>
          <w:szCs w:val="20"/>
        </w:rPr>
        <w:tab/>
        <w:t>Ancillary Service Resource Responsibility for Non-Spin from:</w:t>
      </w:r>
    </w:p>
    <w:p w14:paraId="37D659DA" w14:textId="77777777" w:rsidR="00F52B20" w:rsidRPr="00C33924" w:rsidRDefault="00F52B20" w:rsidP="00F52B20">
      <w:pPr>
        <w:spacing w:after="240"/>
        <w:ind w:left="2160" w:hanging="720"/>
        <w:rPr>
          <w:szCs w:val="20"/>
        </w:rPr>
      </w:pPr>
      <w:r w:rsidRPr="00C33924">
        <w:rPr>
          <w:szCs w:val="20"/>
        </w:rPr>
        <w:t>(i)</w:t>
      </w:r>
      <w:r w:rsidRPr="00C33924">
        <w:rPr>
          <w:szCs w:val="20"/>
        </w:rPr>
        <w:tab/>
        <w:t>On-Line Generation Resources with Energy Offer Curves;</w:t>
      </w:r>
    </w:p>
    <w:p w14:paraId="3541C7FA" w14:textId="77777777" w:rsidR="00F52B20" w:rsidRPr="00C33924" w:rsidRDefault="00F52B20" w:rsidP="00F52B20">
      <w:pPr>
        <w:spacing w:after="240"/>
        <w:ind w:left="2160" w:hanging="720"/>
        <w:rPr>
          <w:szCs w:val="20"/>
        </w:rPr>
      </w:pPr>
      <w:r w:rsidRPr="00C33924">
        <w:rPr>
          <w:szCs w:val="20"/>
        </w:rPr>
        <w:t>(ii)</w:t>
      </w:r>
      <w:r w:rsidRPr="00C33924">
        <w:rPr>
          <w:szCs w:val="20"/>
        </w:rPr>
        <w:tab/>
        <w:t>On-Line Generation Resources with Output Schedules;</w:t>
      </w:r>
    </w:p>
    <w:p w14:paraId="37A19C1C" w14:textId="77777777" w:rsidR="00F52B20" w:rsidRPr="00C33924" w:rsidRDefault="00F52B20" w:rsidP="00F52B20">
      <w:pPr>
        <w:spacing w:after="240"/>
        <w:ind w:left="2160" w:hanging="720"/>
        <w:rPr>
          <w:szCs w:val="20"/>
        </w:rPr>
      </w:pPr>
      <w:r w:rsidRPr="00C33924">
        <w:rPr>
          <w:szCs w:val="20"/>
        </w:rPr>
        <w:t>(iii)</w:t>
      </w:r>
      <w:r w:rsidRPr="00C33924">
        <w:rPr>
          <w:szCs w:val="20"/>
        </w:rPr>
        <w:tab/>
        <w:t xml:space="preserve">Load Resources; </w:t>
      </w:r>
    </w:p>
    <w:p w14:paraId="4DEEB34A" w14:textId="77777777" w:rsidR="00F52B20" w:rsidRPr="00C33924" w:rsidRDefault="00F52B20" w:rsidP="00F52B20">
      <w:pPr>
        <w:spacing w:after="240"/>
        <w:ind w:left="2160" w:hanging="720"/>
        <w:rPr>
          <w:szCs w:val="20"/>
        </w:rPr>
      </w:pPr>
      <w:r w:rsidRPr="00C33924">
        <w:rPr>
          <w:szCs w:val="20"/>
        </w:rPr>
        <w:t>(iv)</w:t>
      </w:r>
      <w:r w:rsidRPr="00C33924">
        <w:rPr>
          <w:szCs w:val="20"/>
        </w:rPr>
        <w:tab/>
        <w:t>Off-Line Generation Resources excluding Quick Start Generation Resources (QSGRs); and</w:t>
      </w:r>
    </w:p>
    <w:p w14:paraId="596104E8" w14:textId="77777777" w:rsidR="00F52B20" w:rsidRPr="00C33924" w:rsidRDefault="00F52B20" w:rsidP="00F52B20">
      <w:pPr>
        <w:spacing w:after="240"/>
        <w:ind w:left="2160" w:hanging="720"/>
        <w:rPr>
          <w:szCs w:val="20"/>
        </w:rPr>
      </w:pPr>
      <w:r w:rsidRPr="00C33924">
        <w:rPr>
          <w:szCs w:val="20"/>
        </w:rPr>
        <w:t>(v)</w:t>
      </w:r>
      <w:r w:rsidRPr="00C33924">
        <w:rPr>
          <w:szCs w:val="20"/>
        </w:rPr>
        <w:tab/>
        <w:t>QSGRs;</w:t>
      </w:r>
    </w:p>
    <w:p w14:paraId="7A062F1D" w14:textId="77777777" w:rsidR="00F52B20" w:rsidRPr="00C33924" w:rsidRDefault="00F52B20" w:rsidP="00F52B20">
      <w:pPr>
        <w:spacing w:after="240"/>
        <w:ind w:left="1440" w:hanging="720"/>
        <w:rPr>
          <w:szCs w:val="20"/>
        </w:rPr>
      </w:pPr>
      <w:r w:rsidRPr="00C33924">
        <w:rPr>
          <w:szCs w:val="20"/>
        </w:rPr>
        <w:t>(f)</w:t>
      </w:r>
      <w:r w:rsidRPr="00C33924">
        <w:rPr>
          <w:szCs w:val="20"/>
        </w:rPr>
        <w:tab/>
        <w:t>Undeployed Reg-Up and Reg-Down;</w:t>
      </w:r>
    </w:p>
    <w:p w14:paraId="5A4A6EE2" w14:textId="77777777" w:rsidR="00F52B20" w:rsidRPr="00C33924" w:rsidRDefault="00F52B20" w:rsidP="00F52B20">
      <w:pPr>
        <w:spacing w:after="240"/>
        <w:ind w:left="1440" w:hanging="720"/>
        <w:rPr>
          <w:szCs w:val="20"/>
        </w:rPr>
      </w:pPr>
      <w:r w:rsidRPr="00C33924">
        <w:rPr>
          <w:szCs w:val="20"/>
        </w:rPr>
        <w:t>(g)</w:t>
      </w:r>
      <w:r w:rsidRPr="00C33924">
        <w:rPr>
          <w:szCs w:val="20"/>
        </w:rPr>
        <w:tab/>
        <w:t>Ancillary Service Resource Responsibility for Reg-Up and Reg-Down;</w:t>
      </w:r>
    </w:p>
    <w:p w14:paraId="748CBDF9" w14:textId="77777777" w:rsidR="00F52B20" w:rsidRPr="00C33924" w:rsidRDefault="00F52B20" w:rsidP="00F52B20">
      <w:pPr>
        <w:spacing w:after="240"/>
        <w:ind w:left="1440" w:hanging="720"/>
        <w:rPr>
          <w:szCs w:val="20"/>
        </w:rPr>
      </w:pPr>
      <w:r w:rsidRPr="00C33924">
        <w:rPr>
          <w:szCs w:val="20"/>
        </w:rPr>
        <w:t>(h)</w:t>
      </w:r>
      <w:r w:rsidRPr="00C33924">
        <w:rPr>
          <w:szCs w:val="20"/>
        </w:rPr>
        <w:tab/>
        <w:t>Deployed Reg-Up and Reg-Down;</w:t>
      </w:r>
    </w:p>
    <w:p w14:paraId="5660EC8C" w14:textId="77777777" w:rsidR="00F52B20" w:rsidRPr="00C33924" w:rsidRDefault="00F52B20" w:rsidP="00F52B20">
      <w:pPr>
        <w:spacing w:after="240"/>
        <w:ind w:left="1440" w:hanging="720"/>
        <w:rPr>
          <w:szCs w:val="20"/>
        </w:rPr>
      </w:pPr>
      <w:r w:rsidRPr="00C33924">
        <w:rPr>
          <w:szCs w:val="20"/>
        </w:rPr>
        <w:t>(i)</w:t>
      </w:r>
      <w:r w:rsidRPr="00C33924">
        <w:rPr>
          <w:szCs w:val="20"/>
        </w:rPr>
        <w:tab/>
        <w:t>Available capacity:</w:t>
      </w:r>
    </w:p>
    <w:p w14:paraId="5F5F90B2" w14:textId="77777777" w:rsidR="00F52B20" w:rsidRPr="00C33924" w:rsidRDefault="00F52B20" w:rsidP="00F52B20">
      <w:pPr>
        <w:spacing w:after="240"/>
        <w:ind w:left="2160" w:hanging="720"/>
        <w:rPr>
          <w:szCs w:val="20"/>
        </w:rPr>
      </w:pPr>
      <w:r w:rsidRPr="00C33924">
        <w:rPr>
          <w:szCs w:val="20"/>
        </w:rPr>
        <w:lastRenderedPageBreak/>
        <w:t>(i)</w:t>
      </w:r>
      <w:r w:rsidRPr="00C33924">
        <w:rPr>
          <w:szCs w:val="20"/>
        </w:rPr>
        <w:tab/>
        <w:t>With Energy Offer Curves in the ERCOT System that can be used to increase Generation Resource Base Points in SCED;</w:t>
      </w:r>
    </w:p>
    <w:p w14:paraId="703EF4B2" w14:textId="77777777" w:rsidR="00F52B20" w:rsidRPr="00C33924" w:rsidRDefault="00F52B20" w:rsidP="00F52B20">
      <w:pPr>
        <w:spacing w:after="240"/>
        <w:ind w:left="2160" w:hanging="720"/>
        <w:rPr>
          <w:szCs w:val="20"/>
        </w:rPr>
      </w:pPr>
      <w:r w:rsidRPr="00C33924">
        <w:rPr>
          <w:szCs w:val="20"/>
        </w:rPr>
        <w:t>(ii)</w:t>
      </w:r>
      <w:r w:rsidRPr="00C33924">
        <w:rPr>
          <w:szCs w:val="20"/>
        </w:rPr>
        <w:tab/>
        <w:t xml:space="preserve">With Energy Offer Curves in the ERCOT System that can be used to decrease Generation Resource Base Points in SCED; </w:t>
      </w:r>
    </w:p>
    <w:p w14:paraId="3A3E506B" w14:textId="77777777" w:rsidR="00F52B20" w:rsidRPr="00C33924" w:rsidRDefault="00F52B20" w:rsidP="00F52B20">
      <w:pPr>
        <w:spacing w:after="240"/>
        <w:ind w:left="2160" w:hanging="720"/>
        <w:rPr>
          <w:szCs w:val="20"/>
        </w:rPr>
      </w:pPr>
      <w:r w:rsidRPr="00C33924">
        <w:rPr>
          <w:szCs w:val="20"/>
        </w:rPr>
        <w:t>(iii)</w:t>
      </w:r>
      <w:r w:rsidRPr="00C33924">
        <w:rPr>
          <w:szCs w:val="20"/>
        </w:rPr>
        <w:tab/>
        <w:t xml:space="preserve">Without Energy Offer Curves in the ERCOT System that can be used to increase Generation Resource Base Points in SCED; </w:t>
      </w:r>
    </w:p>
    <w:p w14:paraId="039FE72D" w14:textId="77777777" w:rsidR="00F52B20" w:rsidRPr="00C33924" w:rsidRDefault="00F52B20" w:rsidP="00F52B20">
      <w:pPr>
        <w:spacing w:after="240"/>
        <w:ind w:left="2160" w:hanging="720"/>
        <w:rPr>
          <w:szCs w:val="20"/>
        </w:rPr>
      </w:pPr>
      <w:r w:rsidRPr="00C33924">
        <w:rPr>
          <w:szCs w:val="20"/>
        </w:rPr>
        <w:t>(iv)</w:t>
      </w:r>
      <w:r w:rsidRPr="00C33924">
        <w:rPr>
          <w:szCs w:val="20"/>
        </w:rPr>
        <w:tab/>
        <w:t xml:space="preserve">Without Energy Offer Curves in the ERCOT System that can be used to decrease Generation Resource Base Points in SCED; </w:t>
      </w:r>
    </w:p>
    <w:p w14:paraId="287455B5" w14:textId="77777777" w:rsidR="00F52B20" w:rsidRPr="00C33924" w:rsidRDefault="00F52B20" w:rsidP="00F52B20">
      <w:pPr>
        <w:spacing w:after="240"/>
        <w:ind w:left="2160" w:hanging="720"/>
        <w:rPr>
          <w:szCs w:val="20"/>
        </w:rPr>
      </w:pPr>
      <w:r w:rsidRPr="00C33924">
        <w:rPr>
          <w:szCs w:val="20"/>
        </w:rPr>
        <w:t>(v)</w:t>
      </w:r>
      <w:r w:rsidRPr="00C33924">
        <w:rPr>
          <w:szCs w:val="20"/>
        </w:rPr>
        <w:tab/>
        <w:t>With RTM Energy Bid curves from available Controllable Load Resources in the ERCOT System that can be used to decrease Base Points (energy consumption) in SCED;</w:t>
      </w:r>
    </w:p>
    <w:p w14:paraId="1208C89D" w14:textId="77777777" w:rsidR="00F52B20" w:rsidRPr="00C33924" w:rsidRDefault="00F52B20" w:rsidP="00F52B20">
      <w:pPr>
        <w:spacing w:after="240"/>
        <w:ind w:left="2160" w:hanging="720"/>
        <w:rPr>
          <w:szCs w:val="20"/>
        </w:rPr>
      </w:pPr>
      <w:r w:rsidRPr="00C33924">
        <w:rPr>
          <w:szCs w:val="20"/>
        </w:rPr>
        <w:t>(vi)</w:t>
      </w:r>
      <w:r w:rsidRPr="00C33924">
        <w:rPr>
          <w:szCs w:val="20"/>
        </w:rPr>
        <w:tab/>
        <w:t xml:space="preserve">With RTM Energy Bid curves from available Controllable Load Resources in the ERCOT System that can be used to increase Base Points (energy consumption) in SCED; </w:t>
      </w:r>
    </w:p>
    <w:p w14:paraId="7604E9ED" w14:textId="77777777" w:rsidR="00F52B20" w:rsidRPr="00C33924" w:rsidRDefault="00F52B20" w:rsidP="00F52B20">
      <w:pPr>
        <w:spacing w:after="240"/>
        <w:ind w:left="2160" w:hanging="720"/>
        <w:rPr>
          <w:szCs w:val="20"/>
        </w:rPr>
      </w:pPr>
      <w:r w:rsidRPr="00C33924">
        <w:rPr>
          <w:szCs w:val="20"/>
        </w:rPr>
        <w:t>(vii)</w:t>
      </w:r>
      <w:r w:rsidRPr="00C33924">
        <w:rPr>
          <w:szCs w:val="20"/>
        </w:rPr>
        <w:tab/>
        <w:t xml:space="preserve">From Resources participating in SCED plus the Reg-Up and RRS from Load Resources </w:t>
      </w:r>
      <w:r w:rsidRPr="00C33924">
        <w:rPr>
          <w:bCs/>
          <w:szCs w:val="20"/>
        </w:rPr>
        <w:t>and the Net Power Consumption minus the Low Power Consumption from Load Resources with a validated Real-Time RRS Schedule</w:t>
      </w:r>
      <w:r w:rsidRPr="00C33924">
        <w:rPr>
          <w:szCs w:val="20"/>
        </w:rPr>
        <w:t>;</w:t>
      </w:r>
    </w:p>
    <w:p w14:paraId="358F2076" w14:textId="77777777" w:rsidR="00F52B20" w:rsidRPr="00C33924" w:rsidRDefault="00F52B20" w:rsidP="00F52B20">
      <w:pPr>
        <w:spacing w:after="240"/>
        <w:ind w:left="2160" w:hanging="720"/>
        <w:rPr>
          <w:szCs w:val="20"/>
        </w:rPr>
      </w:pPr>
      <w:r w:rsidRPr="00C33924">
        <w:rPr>
          <w:szCs w:val="20"/>
        </w:rPr>
        <w:t>(viii)</w:t>
      </w:r>
      <w:r w:rsidRPr="00C33924">
        <w:rPr>
          <w:szCs w:val="20"/>
        </w:rPr>
        <w:tab/>
        <w:t>From Resources included in item (vii) above plus reserves from Resources that could be made available to SCED in 30 minutes;</w:t>
      </w:r>
    </w:p>
    <w:p w14:paraId="4EDD0FFB" w14:textId="77777777" w:rsidR="00F52B20" w:rsidRPr="00C33924" w:rsidRDefault="00F52B20" w:rsidP="00F52B20">
      <w:pPr>
        <w:spacing w:after="240"/>
        <w:ind w:left="2160" w:hanging="720"/>
        <w:rPr>
          <w:szCs w:val="20"/>
        </w:rPr>
      </w:pPr>
      <w:r w:rsidRPr="00C33924">
        <w:rPr>
          <w:szCs w:val="20"/>
        </w:rPr>
        <w:t xml:space="preserve">(ix) </w:t>
      </w:r>
      <w:r w:rsidRPr="00C33924">
        <w:rPr>
          <w:szCs w:val="20"/>
        </w:rPr>
        <w:tab/>
        <w:t>In the ERCOT System that can be used to increase Generation Resource Base Points in the next five minutes in SCED; and</w:t>
      </w:r>
    </w:p>
    <w:p w14:paraId="11BAE41B" w14:textId="77777777" w:rsidR="00F52B20" w:rsidRPr="00C33924" w:rsidRDefault="00F52B20" w:rsidP="00F52B20">
      <w:pPr>
        <w:spacing w:after="240"/>
        <w:ind w:left="2160" w:hanging="720"/>
        <w:rPr>
          <w:szCs w:val="20"/>
        </w:rPr>
      </w:pPr>
      <w:r w:rsidRPr="00C33924">
        <w:rPr>
          <w:szCs w:val="20"/>
        </w:rPr>
        <w:t>(x)</w:t>
      </w:r>
      <w:r w:rsidRPr="00C33924">
        <w:rPr>
          <w:szCs w:val="20"/>
        </w:rPr>
        <w:tab/>
        <w:t>In the ERCOT System that can be used to decrease Generation Resource Base Points in the next five minutes in SCED;</w:t>
      </w:r>
    </w:p>
    <w:p w14:paraId="49CDA411" w14:textId="77777777" w:rsidR="00F52B20" w:rsidRPr="00C33924" w:rsidRDefault="00F52B20" w:rsidP="00F52B20">
      <w:pPr>
        <w:spacing w:after="240"/>
        <w:ind w:left="1440" w:hanging="720"/>
        <w:rPr>
          <w:szCs w:val="20"/>
        </w:rPr>
      </w:pPr>
      <w:r w:rsidRPr="00C33924">
        <w:rPr>
          <w:szCs w:val="20"/>
        </w:rPr>
        <w:t>(j)</w:t>
      </w:r>
      <w:r w:rsidRPr="00C33924">
        <w:rPr>
          <w:szCs w:val="20"/>
        </w:rPr>
        <w:tab/>
        <w:t>Aggregate telemetered HSL capacity for Resources with a telemetered Resource Status of EMR;</w:t>
      </w:r>
    </w:p>
    <w:p w14:paraId="711C0C38" w14:textId="77777777" w:rsidR="00F52B20" w:rsidRPr="00C33924" w:rsidRDefault="00F52B20" w:rsidP="00F52B20">
      <w:pPr>
        <w:spacing w:after="240"/>
        <w:ind w:left="1440" w:hanging="720"/>
        <w:rPr>
          <w:szCs w:val="20"/>
        </w:rPr>
      </w:pPr>
      <w:r w:rsidRPr="00C33924">
        <w:rPr>
          <w:szCs w:val="20"/>
        </w:rPr>
        <w:t>(k)</w:t>
      </w:r>
      <w:r w:rsidRPr="00C33924">
        <w:rPr>
          <w:szCs w:val="20"/>
        </w:rPr>
        <w:tab/>
        <w:t>Aggregate telemetered HSL capacity for Resources with a telemetered Resource Status of OUT;</w:t>
      </w:r>
    </w:p>
    <w:p w14:paraId="5C0DBDB3" w14:textId="77777777" w:rsidR="00F52B20" w:rsidRPr="00C33924" w:rsidRDefault="00F52B20" w:rsidP="00F52B20">
      <w:pPr>
        <w:spacing w:after="240"/>
        <w:ind w:left="1440" w:hanging="720"/>
        <w:rPr>
          <w:szCs w:val="20"/>
        </w:rPr>
      </w:pPr>
      <w:r w:rsidRPr="00C33924">
        <w:rPr>
          <w:szCs w:val="20"/>
        </w:rPr>
        <w:t>(l)</w:t>
      </w:r>
      <w:r w:rsidRPr="00C33924">
        <w:rPr>
          <w:szCs w:val="20"/>
        </w:rPr>
        <w:tab/>
        <w:t>Aggregate net telemetered consumption for Resources with a telemetered Resource Status of OUTL; and</w:t>
      </w:r>
    </w:p>
    <w:p w14:paraId="16335186" w14:textId="77777777" w:rsidR="00F52B20" w:rsidRPr="00C33924" w:rsidRDefault="00F52B20" w:rsidP="00F52B20">
      <w:pPr>
        <w:spacing w:after="240"/>
        <w:ind w:left="1440" w:hanging="720"/>
        <w:rPr>
          <w:szCs w:val="20"/>
        </w:rPr>
      </w:pPr>
      <w:r w:rsidRPr="00C33924">
        <w:rPr>
          <w:szCs w:val="20"/>
        </w:rPr>
        <w:t>(m)</w:t>
      </w:r>
      <w:r w:rsidRPr="00C33924">
        <w:rPr>
          <w:szCs w:val="20"/>
        </w:rPr>
        <w:tab/>
        <w:t>The ERCOT-wide PRC calculated as follows:</w:t>
      </w:r>
    </w:p>
    <w:p w14:paraId="49CB3ED2" w14:textId="77777777" w:rsidR="00F52B20" w:rsidRPr="00C33924" w:rsidRDefault="00F52B20" w:rsidP="00F52B20">
      <w:pPr>
        <w:rPr>
          <w:b/>
          <w:position w:val="30"/>
          <w:sz w:val="20"/>
          <w:szCs w:val="20"/>
        </w:rPr>
      </w:pPr>
    </w:p>
    <w:p w14:paraId="1535E086" w14:textId="77777777" w:rsidR="00F52B20" w:rsidRPr="00C33924" w:rsidRDefault="00404753" w:rsidP="00F52B20">
      <w:pPr>
        <w:spacing w:after="240"/>
        <w:rPr>
          <w:b/>
          <w:position w:val="30"/>
          <w:sz w:val="20"/>
          <w:szCs w:val="20"/>
        </w:rPr>
      </w:pPr>
      <w:r>
        <w:rPr>
          <w:b/>
          <w:noProof/>
          <w:position w:val="30"/>
          <w:sz w:val="20"/>
          <w:szCs w:val="20"/>
        </w:rPr>
        <w:lastRenderedPageBreak/>
        <w:object w:dxaOrig="1440" w:dyaOrig="1440" w14:anchorId="706E64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4" type="#_x0000_t75" style="position:absolute;margin-left:39.15pt;margin-top:-27.7pt;width:67.75pt;height:109.9pt;z-index:251650048" fillcolor="red" strokecolor="red">
            <v:fill opacity="13107f" color2="fill darken(118)" o:opacity2="13107f" rotate="t" method="linear sigma" focus="100%" type="gradient"/>
            <v:imagedata r:id="rId12" o:title=""/>
          </v:shape>
          <o:OLEObject Type="Embed" ProgID="Equation.3" ShapeID="_x0000_s1314" DrawAspect="Content" ObjectID="_1706017508" r:id="rId13"/>
        </w:object>
      </w:r>
      <w:r w:rsidR="00F52B20" w:rsidRPr="00C33924">
        <w:rPr>
          <w:b/>
          <w:position w:val="30"/>
          <w:sz w:val="20"/>
          <w:szCs w:val="20"/>
        </w:rPr>
        <w:t>PRC</w:t>
      </w:r>
      <w:r w:rsidR="00F52B20" w:rsidRPr="00C33924">
        <w:rPr>
          <w:b/>
          <w:position w:val="30"/>
          <w:sz w:val="20"/>
          <w:szCs w:val="20"/>
          <w:vertAlign w:val="subscript"/>
        </w:rPr>
        <w:t>1</w:t>
      </w:r>
      <w:r w:rsidR="00F52B20" w:rsidRPr="00C33924">
        <w:rPr>
          <w:b/>
          <w:position w:val="30"/>
          <w:sz w:val="20"/>
          <w:szCs w:val="20"/>
        </w:rPr>
        <w:t xml:space="preserve"> =</w:t>
      </w:r>
      <w:r w:rsidR="00F52B20" w:rsidRPr="00C33924">
        <w:rPr>
          <w:b/>
          <w:position w:val="30"/>
          <w:sz w:val="20"/>
          <w:szCs w:val="20"/>
        </w:rPr>
        <w:tab/>
      </w:r>
      <w:r w:rsidR="00F52B20" w:rsidRPr="00C33924">
        <w:rPr>
          <w:b/>
          <w:position w:val="30"/>
          <w:sz w:val="20"/>
          <w:szCs w:val="20"/>
        </w:rPr>
        <w:tab/>
      </w:r>
      <w:r w:rsidR="00F52B20" w:rsidRPr="00C33924">
        <w:rPr>
          <w:b/>
          <w:position w:val="30"/>
          <w:sz w:val="20"/>
          <w:szCs w:val="20"/>
        </w:rPr>
        <w:tab/>
        <w:t>Min(Max((RDF*(HSL-NFRC) – Actual Net Telemetered Output)</w:t>
      </w:r>
      <w:r w:rsidR="00F52B20" w:rsidRPr="00C33924">
        <w:rPr>
          <w:b/>
          <w:position w:val="30"/>
          <w:sz w:val="20"/>
          <w:szCs w:val="20"/>
          <w:vertAlign w:val="subscript"/>
        </w:rPr>
        <w:t>i</w:t>
      </w:r>
      <w:r w:rsidR="00F52B20" w:rsidRPr="00C33924">
        <w:rPr>
          <w:b/>
          <w:position w:val="30"/>
          <w:sz w:val="20"/>
          <w:szCs w:val="20"/>
        </w:rPr>
        <w:t xml:space="preserve"> , 0.0) , </w:t>
      </w:r>
      <w:r w:rsidR="00F52B20" w:rsidRPr="00C33924">
        <w:rPr>
          <w:b/>
          <w:position w:val="30"/>
          <w:sz w:val="20"/>
          <w:szCs w:val="20"/>
        </w:rPr>
        <w:tab/>
      </w:r>
      <w:r w:rsidR="00F52B20" w:rsidRPr="00C33924">
        <w:rPr>
          <w:b/>
          <w:position w:val="30"/>
          <w:sz w:val="20"/>
          <w:szCs w:val="20"/>
        </w:rPr>
        <w:tab/>
      </w:r>
      <w:r w:rsidR="00F52B20" w:rsidRPr="00C33924">
        <w:rPr>
          <w:b/>
          <w:position w:val="30"/>
          <w:sz w:val="20"/>
          <w:szCs w:val="20"/>
        </w:rPr>
        <w:tab/>
      </w:r>
      <w:r w:rsidR="00F52B20" w:rsidRPr="00C33924">
        <w:rPr>
          <w:b/>
          <w:position w:val="30"/>
          <w:sz w:val="20"/>
          <w:szCs w:val="20"/>
        </w:rPr>
        <w:tab/>
      </w:r>
      <w:r w:rsidR="00F52B20" w:rsidRPr="00C33924">
        <w:rPr>
          <w:b/>
          <w:position w:val="30"/>
          <w:sz w:val="20"/>
          <w:szCs w:val="20"/>
        </w:rPr>
        <w:tab/>
        <w:t>0.2*RDF*(HSL-NFRC)</w:t>
      </w:r>
      <w:r w:rsidR="00F52B20" w:rsidRPr="00C33924">
        <w:rPr>
          <w:b/>
          <w:position w:val="30"/>
          <w:sz w:val="20"/>
          <w:szCs w:val="20"/>
          <w:vertAlign w:val="subscript"/>
        </w:rPr>
        <w:t>i</w:t>
      </w:r>
      <w:r w:rsidR="00F52B20" w:rsidRPr="00C33924">
        <w:rPr>
          <w:b/>
          <w:position w:val="30"/>
          <w:sz w:val="20"/>
          <w:szCs w:val="20"/>
        </w:rPr>
        <w:t>),</w:t>
      </w:r>
    </w:p>
    <w:p w14:paraId="3364781D" w14:textId="77777777" w:rsidR="00C33924" w:rsidRDefault="00C33924" w:rsidP="00F52B20">
      <w:pPr>
        <w:ind w:right="-1080"/>
        <w:rPr>
          <w:szCs w:val="20"/>
        </w:rPr>
      </w:pPr>
    </w:p>
    <w:p w14:paraId="4EF32D2D" w14:textId="14559C93" w:rsidR="00F52B20" w:rsidRPr="00C33924" w:rsidRDefault="00F52B20" w:rsidP="00F52B20">
      <w:pPr>
        <w:ind w:right="-1080"/>
        <w:rPr>
          <w:szCs w:val="20"/>
        </w:rPr>
      </w:pPr>
      <w:r w:rsidRPr="00C33924">
        <w:rPr>
          <w:szCs w:val="20"/>
        </w:rPr>
        <w:t>where the included On-Line Generation Resources do not include WGRs, nuclear Generation</w:t>
      </w:r>
    </w:p>
    <w:p w14:paraId="6218EF89" w14:textId="77777777" w:rsidR="00F52B20" w:rsidRPr="00C33924" w:rsidRDefault="00F52B20" w:rsidP="00F52B20">
      <w:pPr>
        <w:ind w:right="-1080"/>
        <w:rPr>
          <w:szCs w:val="20"/>
        </w:rPr>
      </w:pPr>
      <w:r w:rsidRPr="00C33924">
        <w:rPr>
          <w:szCs w:val="20"/>
        </w:rPr>
        <w:t xml:space="preserve">Resources, or Generation Resources with an output less than or equal to 95% of telemetered LSL or </w:t>
      </w:r>
    </w:p>
    <w:p w14:paraId="71AA52F4" w14:textId="54EDAB41" w:rsidR="00F52B20" w:rsidRPr="00C33924" w:rsidRDefault="00F52B20" w:rsidP="00F52B20">
      <w:pPr>
        <w:ind w:right="-1080"/>
        <w:rPr>
          <w:szCs w:val="20"/>
        </w:rPr>
      </w:pPr>
      <w:r w:rsidRPr="00C33924">
        <w:rPr>
          <w:szCs w:val="20"/>
        </w:rPr>
        <w:t>with a telemetered status of ONTEST</w:t>
      </w:r>
      <w:ins w:id="405" w:author="ERCOT 02XX22" w:date="2022-01-24T11:29:00Z">
        <w:r w:rsidRPr="00C33924">
          <w:rPr>
            <w:szCs w:val="20"/>
          </w:rPr>
          <w:t xml:space="preserve">, </w:t>
        </w:r>
      </w:ins>
      <w:ins w:id="406" w:author="ERCOT 02XX22" w:date="2022-01-24T15:41:00Z">
        <w:r w:rsidR="004E77FE" w:rsidRPr="00C33924">
          <w:rPr>
            <w:szCs w:val="20"/>
          </w:rPr>
          <w:t>ON</w:t>
        </w:r>
      </w:ins>
      <w:ins w:id="407" w:author="ERCOT 02XX22" w:date="2022-02-10T15:39:00Z">
        <w:r w:rsidR="00F54426">
          <w:rPr>
            <w:szCs w:val="20"/>
          </w:rPr>
          <w:t>HOLD</w:t>
        </w:r>
      </w:ins>
      <w:r w:rsidRPr="00C33924">
        <w:rPr>
          <w:szCs w:val="20"/>
        </w:rPr>
        <w:t>, STARTUP, or SHUTDOWN.</w:t>
      </w:r>
    </w:p>
    <w:p w14:paraId="2E3D41F8" w14:textId="09BF9364" w:rsidR="00F52B20" w:rsidRPr="00C33924" w:rsidRDefault="00F52B20" w:rsidP="00F52B20">
      <w:pPr>
        <w:ind w:right="-1080"/>
        <w:rPr>
          <w:szCs w:val="20"/>
        </w:rPr>
      </w:pPr>
    </w:p>
    <w:p w14:paraId="7F188D26" w14:textId="77777777" w:rsidR="00F52B20" w:rsidRPr="00C33924" w:rsidRDefault="00F52B20" w:rsidP="00F52B20">
      <w:pPr>
        <w:ind w:right="-1080"/>
        <w:rPr>
          <w:szCs w:val="20"/>
        </w:rPr>
      </w:pPr>
    </w:p>
    <w:p w14:paraId="6BEBE4A3" w14:textId="158614A2" w:rsidR="00F52B20" w:rsidRPr="00C33924" w:rsidRDefault="00404753" w:rsidP="00F52B20">
      <w:pPr>
        <w:rPr>
          <w:b/>
          <w:position w:val="30"/>
          <w:sz w:val="20"/>
          <w:szCs w:val="20"/>
        </w:rPr>
      </w:pPr>
      <w:r>
        <w:rPr>
          <w:noProof/>
        </w:rPr>
        <w:pict w14:anchorId="5623635E">
          <v:group id="Canvas 111" o:spid="_x0000_s1448" editas="canvas" style="position:absolute;margin-left:40.4pt;margin-top:-36.75pt;width:59.95pt;height:109.8pt;z-index:25165516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">
            <v:shape id="_x0000_s1449" type="#_x0000_t75" style="position:absolute;width:7613;height:13944;visibility:visible">
              <v:fill o:detectmouseclick="t"/>
              <v:path o:connecttype="none"/>
            </v:shape>
            <v:rect id="Rectangle 107" o:spid="_x0000_s1450" style="position:absolute;left:1422;top:5016;width:1359;height:340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2DCA795A" w14:textId="77777777" w:rsidR="00F52B20" w:rsidRDefault="00F52B20" w:rsidP="00F52B20">
                    <w:r>
                      <w:rPr>
                        <w:rFonts w:ascii="Symbol" w:hAnsi="Symbol" w:cs="Symbol"/>
                        <w:color w:val="000000"/>
                        <w:sz w:val="32"/>
                        <w:szCs w:val="32"/>
                      </w:rPr>
                      <w:t></w:t>
                    </w:r>
                  </w:p>
                </w:txbxContent>
              </v:textbox>
            </v:rect>
            <v:rect id="Rectangle 108" o:spid="_x0000_s1451" style="position:absolute;left:901;top:8420;width:838;height:186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115D489C" w14:textId="77777777" w:rsidR="00F52B20" w:rsidRDefault="00F52B20" w:rsidP="00F52B20">
                    <w:r>
                      <w:rPr>
                        <w:rFonts w:ascii="Symbol" w:hAnsi="Symbol" w:cs="Symbol"/>
                        <w:color w:val="000000"/>
                      </w:rPr>
                      <w:t></w:t>
                    </w:r>
                  </w:p>
                </w:txbxContent>
              </v:textbox>
            </v:rect>
            <v:rect id="Rectangle 109" o:spid="_x0000_s1452" style="position:absolute;left:406;top:3264;width:4070;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0CEF93EF" w14:textId="77777777" w:rsidR="00F52B20" w:rsidRDefault="00F52B20" w:rsidP="00F52B20">
                    <w:r>
                      <w:rPr>
                        <w:b/>
                        <w:bCs/>
                        <w:i/>
                        <w:iCs/>
                        <w:color w:val="000000"/>
                      </w:rPr>
                      <w:t>WGRs</w:t>
                    </w:r>
                  </w:p>
                </w:txbxContent>
              </v:textbox>
            </v:rect>
            <v:rect id="Rectangle 110" o:spid="_x0000_s1453" style="position:absolute;left:292;top:1714;width:398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648FD388" w14:textId="77777777" w:rsidR="00F52B20" w:rsidRDefault="00F52B20" w:rsidP="00F52B20">
                    <w:r>
                      <w:rPr>
                        <w:b/>
                        <w:bCs/>
                        <w:i/>
                        <w:iCs/>
                        <w:color w:val="000000"/>
                      </w:rPr>
                      <w:t>online</w:t>
                    </w:r>
                  </w:p>
                </w:txbxContent>
              </v:textbox>
            </v:rect>
            <v:rect id="Rectangle 111" o:spid="_x0000_s1454" style="position:absolute;left:743;top:165;width:1866;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6143741" w14:textId="77777777" w:rsidR="00F52B20" w:rsidRDefault="00F52B20" w:rsidP="00F52B20">
                    <w:r>
                      <w:rPr>
                        <w:b/>
                        <w:bCs/>
                        <w:i/>
                        <w:iCs/>
                        <w:color w:val="000000"/>
                      </w:rPr>
                      <w:t>All</w:t>
                    </w:r>
                  </w:p>
                </w:txbxContent>
              </v:textbox>
            </v:rect>
            <v:rect id="Rectangle 112" o:spid="_x0000_s1455" style="position:absolute;left:406;top:10147;width:3486;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7B959716" w14:textId="77777777" w:rsidR="00F52B20" w:rsidRDefault="00F52B20" w:rsidP="00F52B20">
                    <w:r>
                      <w:rPr>
                        <w:b/>
                        <w:bCs/>
                        <w:i/>
                        <w:iCs/>
                        <w:color w:val="000000"/>
                      </w:rPr>
                      <w:t>WGR</w:t>
                    </w:r>
                  </w:p>
                </w:txbxContent>
              </v:textbox>
            </v:rect>
            <v:rect id="Rectangle 113" o:spid="_x0000_s1456" style="position:absolute;left:1791;top:8598;width:398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7CE32A1F" w14:textId="77777777" w:rsidR="00F52B20" w:rsidRDefault="00F52B20" w:rsidP="00F52B20">
                    <w:r>
                      <w:rPr>
                        <w:b/>
                        <w:bCs/>
                        <w:i/>
                        <w:iCs/>
                        <w:color w:val="000000"/>
                      </w:rPr>
                      <w:t>online</w:t>
                    </w:r>
                  </w:p>
                </w:txbxContent>
              </v:textbox>
            </v:rect>
            <v:rect id="Rectangle 114" o:spid="_x0000_s1457" style="position:absolute;left:317;top:8598;width:425;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29D3AD03" w14:textId="77777777" w:rsidR="00F52B20" w:rsidRDefault="00F52B20" w:rsidP="00F52B20">
                    <w:r>
                      <w:rPr>
                        <w:b/>
                        <w:bCs/>
                        <w:i/>
                        <w:iCs/>
                        <w:color w:val="000000"/>
                      </w:rPr>
                      <w:t>i</w:t>
                    </w:r>
                  </w:p>
                </w:txbxContent>
              </v:textbox>
            </v:rect>
          </v:group>
        </w:pict>
      </w:r>
    </w:p>
    <w:p w14:paraId="53AF288A" w14:textId="77777777" w:rsidR="00F52B20" w:rsidRPr="00C33924" w:rsidRDefault="00F52B20" w:rsidP="00F52B20">
      <w:pPr>
        <w:rPr>
          <w:b/>
          <w:position w:val="30"/>
          <w:sz w:val="20"/>
          <w:szCs w:val="20"/>
        </w:rPr>
      </w:pPr>
      <w:r w:rsidRPr="00C33924">
        <w:rPr>
          <w:b/>
          <w:position w:val="30"/>
          <w:sz w:val="20"/>
          <w:szCs w:val="20"/>
        </w:rPr>
        <w:t>PRC</w:t>
      </w:r>
      <w:r w:rsidRPr="00C33924">
        <w:rPr>
          <w:b/>
          <w:position w:val="30"/>
          <w:sz w:val="20"/>
          <w:szCs w:val="20"/>
          <w:vertAlign w:val="subscript"/>
        </w:rPr>
        <w:t>2</w:t>
      </w:r>
      <w:r w:rsidRPr="00C33924">
        <w:rPr>
          <w:b/>
          <w:position w:val="30"/>
          <w:sz w:val="20"/>
          <w:szCs w:val="20"/>
        </w:rPr>
        <w:t xml:space="preserve"> =</w:t>
      </w:r>
      <w:r w:rsidRPr="00C33924">
        <w:rPr>
          <w:b/>
          <w:position w:val="30"/>
          <w:sz w:val="20"/>
          <w:szCs w:val="20"/>
        </w:rPr>
        <w:tab/>
      </w:r>
      <w:r w:rsidRPr="00C33924">
        <w:rPr>
          <w:b/>
          <w:position w:val="30"/>
          <w:sz w:val="20"/>
          <w:szCs w:val="20"/>
        </w:rPr>
        <w:tab/>
      </w:r>
      <w:r w:rsidRPr="00C33924">
        <w:rPr>
          <w:b/>
          <w:position w:val="30"/>
          <w:sz w:val="20"/>
          <w:szCs w:val="20"/>
        </w:rPr>
        <w:tab/>
        <w:t>Min(Max((RDF</w:t>
      </w:r>
      <w:r w:rsidRPr="00C33924">
        <w:rPr>
          <w:b/>
          <w:position w:val="30"/>
          <w:sz w:val="20"/>
          <w:szCs w:val="20"/>
          <w:vertAlign w:val="subscript"/>
        </w:rPr>
        <w:t>W</w:t>
      </w:r>
      <w:r w:rsidRPr="00C33924">
        <w:rPr>
          <w:b/>
          <w:position w:val="30"/>
          <w:sz w:val="20"/>
          <w:szCs w:val="20"/>
        </w:rPr>
        <w:t>*HSL – Actual Net Telemetered Output)</w:t>
      </w:r>
      <w:r w:rsidRPr="00C33924">
        <w:rPr>
          <w:b/>
          <w:position w:val="30"/>
          <w:sz w:val="20"/>
          <w:szCs w:val="20"/>
          <w:vertAlign w:val="subscript"/>
        </w:rPr>
        <w:t>i</w:t>
      </w:r>
      <w:r w:rsidRPr="00C33924">
        <w:rPr>
          <w:b/>
          <w:position w:val="30"/>
          <w:sz w:val="20"/>
          <w:szCs w:val="20"/>
        </w:rPr>
        <w:t xml:space="preserve"> , 0.0) , 0.2*RDF</w:t>
      </w:r>
      <w:r w:rsidRPr="00C33924">
        <w:rPr>
          <w:b/>
          <w:position w:val="30"/>
          <w:sz w:val="20"/>
          <w:szCs w:val="20"/>
          <w:vertAlign w:val="subscript"/>
        </w:rPr>
        <w:t>W</w:t>
      </w:r>
      <w:r w:rsidRPr="00C33924">
        <w:rPr>
          <w:b/>
          <w:position w:val="30"/>
          <w:sz w:val="20"/>
          <w:szCs w:val="20"/>
        </w:rPr>
        <w:t>*HSL</w:t>
      </w:r>
      <w:r w:rsidRPr="00C33924">
        <w:rPr>
          <w:b/>
          <w:position w:val="30"/>
          <w:sz w:val="20"/>
          <w:szCs w:val="20"/>
          <w:vertAlign w:val="subscript"/>
        </w:rPr>
        <w:t>i</w:t>
      </w:r>
      <w:r w:rsidRPr="00C33924">
        <w:rPr>
          <w:b/>
          <w:position w:val="30"/>
          <w:sz w:val="20"/>
          <w:szCs w:val="20"/>
        </w:rPr>
        <w:t>),</w:t>
      </w:r>
    </w:p>
    <w:p w14:paraId="01B3228F" w14:textId="77777777" w:rsidR="00F52B20" w:rsidRPr="00C33924" w:rsidRDefault="00F52B20" w:rsidP="00F52B20">
      <w:pPr>
        <w:ind w:right="-1080" w:hanging="1080"/>
        <w:rPr>
          <w:b/>
          <w:position w:val="30"/>
          <w:szCs w:val="20"/>
        </w:rPr>
      </w:pPr>
    </w:p>
    <w:p w14:paraId="5041750E" w14:textId="77777777" w:rsidR="00F52B20" w:rsidRPr="00C33924" w:rsidRDefault="00F52B20" w:rsidP="00F52B20">
      <w:pPr>
        <w:spacing w:before="120"/>
        <w:ind w:right="-1080"/>
        <w:rPr>
          <w:szCs w:val="20"/>
        </w:rPr>
      </w:pPr>
      <w:r w:rsidRPr="00C33924">
        <w:rPr>
          <w:szCs w:val="20"/>
        </w:rPr>
        <w:t>where the included On-Line WGRs only include WGRs that are Primary Frequency Response-capable.</w:t>
      </w:r>
    </w:p>
    <w:p w14:paraId="7A348143" w14:textId="77777777" w:rsidR="00F52B20" w:rsidRPr="00C33924" w:rsidRDefault="00F52B20" w:rsidP="00F52B20">
      <w:pPr>
        <w:ind w:left="2160" w:hanging="2160"/>
        <w:rPr>
          <w:b/>
          <w:position w:val="30"/>
          <w:sz w:val="20"/>
          <w:szCs w:val="20"/>
        </w:rPr>
      </w:pPr>
    </w:p>
    <w:p w14:paraId="4B4FDCC1" w14:textId="77777777" w:rsidR="00F52B20" w:rsidRPr="00C33924" w:rsidRDefault="00404753" w:rsidP="00F52B20">
      <w:pPr>
        <w:ind w:left="2160" w:hanging="2160"/>
        <w:rPr>
          <w:b/>
          <w:position w:val="30"/>
          <w:sz w:val="20"/>
          <w:szCs w:val="20"/>
        </w:rPr>
      </w:pPr>
      <w:r>
        <w:rPr>
          <w:b/>
          <w:noProof/>
          <w:position w:val="30"/>
          <w:sz w:val="20"/>
          <w:szCs w:val="20"/>
        </w:rPr>
        <w:object w:dxaOrig="1440" w:dyaOrig="1440" w14:anchorId="26A7E3B1">
          <v:shape id="_x0000_s1315" type="#_x0000_t75" style="position:absolute;left:0;text-align:left;margin-left:35pt;margin-top:-17.6pt;width:67.85pt;height:110.1pt;z-index:251651072" fillcolor="red" strokecolor="red">
            <v:fill opacity="13107f" color2="fill darken(118)" o:opacity2="13107f" rotate="t" method="linear sigma" focus="100%" type="gradient"/>
            <v:imagedata r:id="rId12" o:title=""/>
          </v:shape>
          <o:OLEObject Type="Embed" ProgID="Equation.3" ShapeID="_x0000_s1315" DrawAspect="Content" ObjectID="_1706017509" r:id="rId14"/>
        </w:object>
      </w:r>
    </w:p>
    <w:p w14:paraId="51D4A3DD" w14:textId="77777777" w:rsidR="00F52B20" w:rsidRPr="00C33924" w:rsidRDefault="00F52B20" w:rsidP="00F52B20">
      <w:pPr>
        <w:ind w:left="2160" w:hanging="2160"/>
        <w:rPr>
          <w:b/>
          <w:position w:val="30"/>
          <w:sz w:val="20"/>
          <w:szCs w:val="20"/>
        </w:rPr>
      </w:pPr>
      <w:r w:rsidRPr="00C33924">
        <w:rPr>
          <w:b/>
          <w:position w:val="30"/>
          <w:sz w:val="20"/>
          <w:szCs w:val="20"/>
        </w:rPr>
        <w:t>PRC</w:t>
      </w:r>
      <w:r w:rsidRPr="00C33924">
        <w:rPr>
          <w:b/>
          <w:position w:val="30"/>
          <w:sz w:val="20"/>
          <w:szCs w:val="20"/>
          <w:vertAlign w:val="subscript"/>
        </w:rPr>
        <w:t>3</w:t>
      </w:r>
      <w:r w:rsidRPr="00C33924">
        <w:rPr>
          <w:b/>
          <w:position w:val="30"/>
          <w:sz w:val="20"/>
          <w:szCs w:val="20"/>
        </w:rPr>
        <w:t xml:space="preserve"> =</w:t>
      </w:r>
      <w:r w:rsidRPr="00C33924">
        <w:rPr>
          <w:b/>
          <w:position w:val="30"/>
          <w:sz w:val="20"/>
          <w:szCs w:val="20"/>
        </w:rPr>
        <w:tab/>
        <w:t>((Hydro-synchronous condenser output)</w:t>
      </w:r>
      <w:r w:rsidRPr="00C33924">
        <w:rPr>
          <w:b/>
          <w:position w:val="30"/>
          <w:sz w:val="20"/>
          <w:szCs w:val="20"/>
          <w:vertAlign w:val="subscript"/>
        </w:rPr>
        <w:t>i</w:t>
      </w:r>
      <w:r w:rsidRPr="00C33924">
        <w:rPr>
          <w:b/>
          <w:position w:val="30"/>
          <w:sz w:val="20"/>
          <w:szCs w:val="20"/>
        </w:rPr>
        <w:t xml:space="preserve"> as qualified by item (8) of Operating Guide Section 2.3.1.2, Additional Operational Details for Responsive Reserve Providers))</w:t>
      </w:r>
    </w:p>
    <w:p w14:paraId="659F47A0" w14:textId="77777777" w:rsidR="00F52B20" w:rsidRPr="00C33924" w:rsidRDefault="00F52B20" w:rsidP="00F52B20">
      <w:pPr>
        <w:ind w:right="-1080"/>
        <w:rPr>
          <w:b/>
          <w:position w:val="30"/>
          <w:sz w:val="20"/>
          <w:szCs w:val="20"/>
        </w:rPr>
      </w:pPr>
    </w:p>
    <w:p w14:paraId="2A8BA602" w14:textId="77777777" w:rsidR="00F52B20" w:rsidRPr="00C33924" w:rsidRDefault="00F52B20" w:rsidP="00F52B20">
      <w:pPr>
        <w:tabs>
          <w:tab w:val="left" w:pos="2160"/>
        </w:tabs>
        <w:ind w:left="2160" w:hanging="2160"/>
        <w:rPr>
          <w:b/>
          <w:position w:val="30"/>
          <w:sz w:val="20"/>
          <w:szCs w:val="20"/>
        </w:rPr>
      </w:pPr>
    </w:p>
    <w:p w14:paraId="4A6C6F3F" w14:textId="77777777" w:rsidR="00F52B20" w:rsidRPr="00C33924" w:rsidRDefault="00404753" w:rsidP="00F52B20">
      <w:pPr>
        <w:tabs>
          <w:tab w:val="left" w:pos="2160"/>
        </w:tabs>
        <w:spacing w:before="480"/>
        <w:ind w:left="2160" w:hanging="2160"/>
        <w:rPr>
          <w:b/>
          <w:position w:val="30"/>
          <w:sz w:val="20"/>
          <w:szCs w:val="20"/>
          <w:vertAlign w:val="subscript"/>
        </w:rPr>
      </w:pPr>
      <w:r>
        <w:rPr>
          <w:noProof/>
        </w:rPr>
        <w:pict w14:anchorId="11D6CF47">
          <v:group id="Canvas 102" o:spid="_x0000_s1436" editas="canvas" style="position:absolute;left:0;text-align:left;margin-left:39.7pt;margin-top:-19.1pt;width:56.8pt;height:107.8pt;z-index:25165209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">
            <v:shape id="_x0000_s1437" type="#_x0000_t75" style="position:absolute;width:7213;height:13690;visibility:visible">
              <v:fill o:detectmouseclick="t"/>
              <v:path o:connecttype="none"/>
            </v:shape>
            <v:rect id="Rectangle 71" o:spid="_x0000_s1438" style="position:absolute;left:1746;top:6095;width:1454;height:249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v:textbox>
            </v:rect>
            <v:rect id="Rectangle 72" o:spid="_x0000_s1439" style="position:absolute;left:1016;top:8711;width:838;height:186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v:textbox>
            </v:rect>
            <v:rect id="Rectangle 73" o:spid="_x0000_s1440" style="position:absolute;left:356;top:4241;width:6013;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v:textbox>
            </v:rect>
            <v:rect id="Rectangle 74" o:spid="_x0000_s1441" style="position:absolute;left:317;top:2901;width:271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v:textbox>
            </v:rect>
            <v:rect id="Rectangle 75" o:spid="_x0000_s1442" style="position:absolute;left:337;top:1561;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v:textbox>
            </v:rect>
            <v:rect id="Rectangle 76" o:spid="_x0000_s1443" style="position:absolute;left:457;top:221;width:2178;height:17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v:textbox>
            </v:rect>
            <v:rect id="Rectangle 77" o:spid="_x0000_s1444" style="position:absolute;left:629;top:11537;width:5422;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v:textbox>
            </v:rect>
            <v:rect id="Rectangle 78" o:spid="_x0000_s1445" style="position:absolute;left:584;top:10197;width:271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v:textbox>
            </v:rect>
            <v:rect id="Rectangle 79" o:spid="_x0000_s1446" style="position:absolute;left:1746;top:8858;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v:textbox>
            </v:rect>
            <v:rect id="Rectangle 80" o:spid="_x0000_s1447" style="position:absolute;left:584;top:8858;width:425;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v:textbox>
            </v:rect>
          </v:group>
        </w:pict>
      </w:r>
      <w:r w:rsidR="00F52B20" w:rsidRPr="00C33924">
        <w:rPr>
          <w:b/>
          <w:position w:val="30"/>
          <w:sz w:val="20"/>
          <w:szCs w:val="20"/>
        </w:rPr>
        <w:t>PRC</w:t>
      </w:r>
      <w:r w:rsidR="00F52B20" w:rsidRPr="00C33924">
        <w:rPr>
          <w:b/>
          <w:position w:val="30"/>
          <w:sz w:val="20"/>
          <w:szCs w:val="20"/>
          <w:vertAlign w:val="subscript"/>
        </w:rPr>
        <w:t>4</w:t>
      </w:r>
      <w:r w:rsidR="00F52B20" w:rsidRPr="00C33924">
        <w:rPr>
          <w:b/>
          <w:position w:val="30"/>
          <w:sz w:val="20"/>
          <w:szCs w:val="20"/>
        </w:rPr>
        <w:t xml:space="preserve"> =</w:t>
      </w:r>
      <w:r w:rsidR="00F52B20" w:rsidRPr="00C33924">
        <w:rPr>
          <w:b/>
          <w:position w:val="30"/>
          <w:sz w:val="20"/>
          <w:szCs w:val="20"/>
        </w:rPr>
        <w:tab/>
        <w:t>(Min(Max((Actual Net Telemetered Consumption – LPC), 0.0), RRS Ancillary Service Resource Responsibility * 1.5) from all Load Resources controlled by high-set under frequency relays carrying RRS Ancillary Service Resource Responsibility)</w:t>
      </w:r>
      <w:r w:rsidR="00F52B20" w:rsidRPr="00C33924">
        <w:rPr>
          <w:b/>
          <w:position w:val="30"/>
          <w:sz w:val="20"/>
          <w:szCs w:val="20"/>
          <w:vertAlign w:val="subscript"/>
        </w:rPr>
        <w:t>i</w:t>
      </w:r>
    </w:p>
    <w:p w14:paraId="3CF49988" w14:textId="77777777" w:rsidR="00F52B20" w:rsidRPr="00C33924" w:rsidRDefault="00404753" w:rsidP="00F52B20">
      <w:pPr>
        <w:tabs>
          <w:tab w:val="left" w:pos="2160"/>
        </w:tabs>
        <w:ind w:left="2160" w:hanging="2160"/>
        <w:rPr>
          <w:b/>
          <w:position w:val="30"/>
          <w:sz w:val="20"/>
          <w:szCs w:val="20"/>
        </w:rPr>
      </w:pPr>
      <w:r>
        <w:rPr>
          <w:noProof/>
        </w:rPr>
        <w:pict w14:anchorId="78DA7F53">
          <v:group id="Canvas 91" o:spid="_x0000_s1424" editas="canvas" style="position:absolute;left:0;text-align:left;margin-left:36.9pt;margin-top:2.35pt;width:58.05pt;height:107.15pt;z-index:25165312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">
            <v:shape id="_x0000_s1425" type="#_x0000_t75" style="position:absolute;width:7372;height:13608;visibility:visible">
              <v:fill o:detectmouseclick="t"/>
              <v:path o:connecttype="none"/>
            </v:shape>
            <v:rect id="Rectangle 83" o:spid="_x0000_s1426" style="position:absolute;left:1714;top:6369;width:1454;height:248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43D88BE9" w14:textId="77777777" w:rsidR="00F52B20" w:rsidRPr="00B074A0" w:rsidRDefault="00F52B20" w:rsidP="00F52B20">
                    <w:pPr>
                      <w:rPr>
                        <w:sz w:val="32"/>
                        <w:szCs w:val="32"/>
                      </w:rPr>
                    </w:pPr>
                    <w:r w:rsidRPr="00B074A0">
                      <w:rPr>
                        <w:rFonts w:ascii="Symbol" w:hAnsi="Symbol" w:cs="Symbol"/>
                        <w:color w:val="000000"/>
                        <w:sz w:val="32"/>
                        <w:szCs w:val="32"/>
                      </w:rPr>
                      <w:t></w:t>
                    </w:r>
                  </w:p>
                </w:txbxContent>
              </v:textbox>
            </v:rect>
            <v:rect id="Rectangle 84" o:spid="_x0000_s1427" style="position:absolute;left:1016;top:8712;width:838;height:186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68B79A6D" w14:textId="77777777" w:rsidR="00F52B20" w:rsidRDefault="00F52B20" w:rsidP="00F52B20">
                    <w:r>
                      <w:rPr>
                        <w:rFonts w:ascii="Symbol" w:hAnsi="Symbol" w:cs="Symbol"/>
                        <w:color w:val="000000"/>
                      </w:rPr>
                      <w:t></w:t>
                    </w:r>
                  </w:p>
                </w:txbxContent>
              </v:textbox>
            </v:rect>
            <v:rect id="Rectangle 85" o:spid="_x0000_s1428" style="position:absolute;left:356;top:4242;width:6013;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7959E001" w14:textId="77777777" w:rsidR="00F52B20" w:rsidRPr="00B34B0A" w:rsidRDefault="00F52B20" w:rsidP="00F52B20">
                    <w:pPr>
                      <w:rPr>
                        <w:b/>
                      </w:rPr>
                    </w:pPr>
                    <w:r w:rsidRPr="00B34B0A">
                      <w:rPr>
                        <w:b/>
                        <w:i/>
                        <w:iCs/>
                        <w:color w:val="000000"/>
                      </w:rPr>
                      <w:t>resources</w:t>
                    </w:r>
                  </w:p>
                </w:txbxContent>
              </v:textbox>
            </v:rect>
            <v:rect id="Rectangle 86" o:spid="_x0000_s1429" style="position:absolute;left:317;top:2902;width:271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248F79A6" w14:textId="77777777" w:rsidR="00F52B20" w:rsidRPr="00B34B0A" w:rsidRDefault="00F52B20" w:rsidP="00F52B20">
                    <w:pPr>
                      <w:rPr>
                        <w:b/>
                      </w:rPr>
                    </w:pPr>
                    <w:r w:rsidRPr="00B34B0A">
                      <w:rPr>
                        <w:b/>
                        <w:i/>
                        <w:iCs/>
                        <w:color w:val="000000"/>
                      </w:rPr>
                      <w:t>load</w:t>
                    </w:r>
                  </w:p>
                </w:txbxContent>
              </v:textbox>
            </v:rect>
            <v:rect id="Rectangle 87" o:spid="_x0000_s1430" style="position:absolute;left:337;top:1562;width:398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76A36F89" w14:textId="77777777" w:rsidR="00F52B20" w:rsidRPr="00B34B0A" w:rsidRDefault="00F52B20" w:rsidP="00F52B20">
                    <w:pPr>
                      <w:rPr>
                        <w:b/>
                      </w:rPr>
                    </w:pPr>
                    <w:r w:rsidRPr="00B34B0A">
                      <w:rPr>
                        <w:b/>
                        <w:i/>
                        <w:iCs/>
                        <w:color w:val="000000"/>
                      </w:rPr>
                      <w:t>online</w:t>
                    </w:r>
                  </w:p>
                </w:txbxContent>
              </v:textbox>
            </v:rect>
            <v:rect id="Rectangle 88" o:spid="_x0000_s1431" style="position:absolute;left:457;top:222;width:2178;height:17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11366E34" w14:textId="77777777" w:rsidR="00F52B20" w:rsidRPr="00B34B0A" w:rsidRDefault="00F52B20" w:rsidP="00F52B20">
                    <w:pPr>
                      <w:rPr>
                        <w:b/>
                      </w:rPr>
                    </w:pPr>
                    <w:r w:rsidRPr="00B34B0A">
                      <w:rPr>
                        <w:b/>
                        <w:i/>
                        <w:iCs/>
                        <w:color w:val="000000"/>
                      </w:rPr>
                      <w:t>All</w:t>
                    </w:r>
                  </w:p>
                </w:txbxContent>
              </v:textbox>
            </v:rect>
            <v:rect id="Rectangle 89" o:spid="_x0000_s1432" style="position:absolute;left:629;top:11538;width:5422;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42F377A5" w14:textId="77777777" w:rsidR="00F52B20" w:rsidRPr="00B34B0A" w:rsidRDefault="00F52B20" w:rsidP="00F52B20">
                    <w:pPr>
                      <w:rPr>
                        <w:b/>
                      </w:rPr>
                    </w:pPr>
                    <w:r w:rsidRPr="00B34B0A">
                      <w:rPr>
                        <w:b/>
                        <w:i/>
                        <w:iCs/>
                        <w:color w:val="000000"/>
                      </w:rPr>
                      <w:t>resource</w:t>
                    </w:r>
                  </w:p>
                </w:txbxContent>
              </v:textbox>
            </v:rect>
            <v:rect id="Rectangle 90" o:spid="_x0000_s1433" style="position:absolute;left:584;top:10198;width:271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25FF90D0" w14:textId="77777777" w:rsidR="00F52B20" w:rsidRPr="00B34B0A" w:rsidRDefault="00F52B20" w:rsidP="00F52B20">
                    <w:pPr>
                      <w:rPr>
                        <w:b/>
                      </w:rPr>
                    </w:pPr>
                    <w:r w:rsidRPr="00B34B0A">
                      <w:rPr>
                        <w:b/>
                        <w:i/>
                        <w:iCs/>
                        <w:color w:val="000000"/>
                      </w:rPr>
                      <w:t>load</w:t>
                    </w:r>
                  </w:p>
                </w:txbxContent>
              </v:textbox>
            </v:rect>
            <v:rect id="Rectangle 91" o:spid="_x0000_s1434" style="position:absolute;left:1746;top:8858;width:398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70A01DD6" w14:textId="77777777" w:rsidR="00F52B20" w:rsidRPr="00B34B0A" w:rsidRDefault="00F52B20" w:rsidP="00F52B20">
                    <w:pPr>
                      <w:rPr>
                        <w:b/>
                      </w:rPr>
                    </w:pPr>
                    <w:r w:rsidRPr="00B34B0A">
                      <w:rPr>
                        <w:b/>
                        <w:i/>
                        <w:iCs/>
                        <w:color w:val="000000"/>
                      </w:rPr>
                      <w:t>online</w:t>
                    </w:r>
                  </w:p>
                </w:txbxContent>
              </v:textbox>
            </v:rect>
            <v:rect id="Rectangle 92" o:spid="_x0000_s1435" style="position:absolute;left:584;top:8858;width:425;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6F02A102" w14:textId="77777777" w:rsidR="00F52B20" w:rsidRPr="00B34B0A" w:rsidRDefault="00F52B20" w:rsidP="00F52B20">
                    <w:pPr>
                      <w:rPr>
                        <w:b/>
                      </w:rPr>
                    </w:pPr>
                    <w:r w:rsidRPr="00B34B0A">
                      <w:rPr>
                        <w:b/>
                        <w:i/>
                        <w:iCs/>
                        <w:color w:val="000000"/>
                      </w:rPr>
                      <w:t>i</w:t>
                    </w:r>
                  </w:p>
                </w:txbxContent>
              </v:textbox>
            </v:rect>
          </v:group>
        </w:pict>
      </w:r>
    </w:p>
    <w:p w14:paraId="0EB2C17D" w14:textId="77777777" w:rsidR="00F52B20" w:rsidRPr="00C33924" w:rsidRDefault="00F52B20" w:rsidP="00F52B20">
      <w:pPr>
        <w:tabs>
          <w:tab w:val="left" w:pos="2160"/>
        </w:tabs>
        <w:spacing w:before="480"/>
        <w:ind w:left="2160" w:hanging="2160"/>
        <w:rPr>
          <w:b/>
          <w:position w:val="30"/>
          <w:sz w:val="20"/>
          <w:szCs w:val="20"/>
        </w:rPr>
      </w:pPr>
      <w:r w:rsidRPr="00C33924">
        <w:rPr>
          <w:b/>
          <w:position w:val="30"/>
          <w:sz w:val="20"/>
          <w:szCs w:val="20"/>
        </w:rPr>
        <w:t>PRC</w:t>
      </w:r>
      <w:r w:rsidRPr="00C33924">
        <w:rPr>
          <w:b/>
          <w:position w:val="30"/>
          <w:sz w:val="20"/>
          <w:szCs w:val="20"/>
          <w:vertAlign w:val="subscript"/>
        </w:rPr>
        <w:t>5</w:t>
      </w:r>
      <w:r w:rsidRPr="00C33924">
        <w:rPr>
          <w:b/>
          <w:position w:val="30"/>
          <w:sz w:val="20"/>
          <w:szCs w:val="20"/>
        </w:rPr>
        <w:t xml:space="preserve"> =</w:t>
      </w:r>
      <w:r w:rsidRPr="00C33924">
        <w:rPr>
          <w:b/>
          <w:position w:val="30"/>
          <w:sz w:val="20"/>
          <w:szCs w:val="20"/>
        </w:rPr>
        <w:tab/>
        <w:t>Min(Max((LRDF_1*Actual Net Telemetered Consumption – LPC)</w:t>
      </w:r>
      <w:r w:rsidRPr="00C33924">
        <w:rPr>
          <w:b/>
          <w:position w:val="30"/>
          <w:sz w:val="20"/>
          <w:szCs w:val="20"/>
          <w:vertAlign w:val="subscript"/>
        </w:rPr>
        <w:t>i</w:t>
      </w:r>
      <w:r w:rsidRPr="00C33924">
        <w:rPr>
          <w:b/>
          <w:position w:val="30"/>
          <w:sz w:val="20"/>
          <w:szCs w:val="20"/>
        </w:rPr>
        <w:t>, 0.0), (0.2 * LRDF_1 * Actual Net Telemetered Consumption)) from all Controllable Load Resources active in SCED and carrying Ancillary Service Resource Responsibility</w:t>
      </w:r>
    </w:p>
    <w:p w14:paraId="7AB58C08" w14:textId="77777777" w:rsidR="00F52B20" w:rsidRPr="00C33924" w:rsidRDefault="00404753" w:rsidP="00F52B20">
      <w:pPr>
        <w:tabs>
          <w:tab w:val="left" w:pos="2160"/>
        </w:tabs>
        <w:ind w:left="2160" w:hanging="2160"/>
        <w:rPr>
          <w:b/>
          <w:position w:val="30"/>
          <w:sz w:val="20"/>
          <w:szCs w:val="20"/>
        </w:rPr>
      </w:pPr>
      <w:r>
        <w:rPr>
          <w:noProof/>
        </w:rPr>
        <w:lastRenderedPageBreak/>
        <w:pict w14:anchorId="71539D9E">
          <v:group id="Canvas 80" o:spid="_x0000_s1412" editas="canvas" style="position:absolute;left:0;text-align:left;margin-left:40.4pt;margin-top:.95pt;width:58.1pt;height:105.4pt;z-index:251654144"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">
            <v:shape id="_x0000_s1413" type="#_x0000_t75" style="position:absolute;width:7378;height:13385;visibility:visible">
              <v:fill o:detectmouseclick="t"/>
              <v:path o:connecttype="none"/>
            </v:shape>
            <v:rect id="Rectangle 95" o:spid="_x0000_s1414" style="position:absolute;left:1803;top:6000;width:1454;height:248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1CC554A1" w14:textId="77777777" w:rsidR="00F52B20" w:rsidRPr="00B074A0" w:rsidRDefault="00F52B20" w:rsidP="00F52B20">
                    <w:pPr>
                      <w:rPr>
                        <w:sz w:val="32"/>
                        <w:szCs w:val="32"/>
                      </w:rPr>
                    </w:pPr>
                    <w:r w:rsidRPr="00B074A0">
                      <w:rPr>
                        <w:rFonts w:ascii="Symbol" w:hAnsi="Symbol" w:cs="Symbol"/>
                        <w:color w:val="000000"/>
                        <w:sz w:val="32"/>
                        <w:szCs w:val="32"/>
                      </w:rPr>
                      <w:t></w:t>
                    </w:r>
                  </w:p>
                </w:txbxContent>
              </v:textbox>
            </v:rect>
            <v:rect id="Rectangle 96" o:spid="_x0000_s1415" style="position:absolute;left:1022;top:8489;width:838;height:186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60D49088" w14:textId="77777777" w:rsidR="00F52B20" w:rsidRDefault="00F52B20" w:rsidP="00F52B20">
                    <w:r>
                      <w:rPr>
                        <w:rFonts w:ascii="Symbol" w:hAnsi="Symbol" w:cs="Symbol"/>
                        <w:color w:val="000000"/>
                      </w:rPr>
                      <w:t></w:t>
                    </w:r>
                  </w:p>
                </w:txbxContent>
              </v:textbox>
            </v:rect>
            <v:rect id="Rectangle 97" o:spid="_x0000_s1416" style="position:absolute;left:361;top:4019;width:6014;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4AAC9B39" w14:textId="77777777" w:rsidR="00F52B20" w:rsidRPr="00B34B0A" w:rsidRDefault="00F52B20" w:rsidP="00F52B20">
                    <w:pPr>
                      <w:rPr>
                        <w:b/>
                      </w:rPr>
                    </w:pPr>
                    <w:r w:rsidRPr="00B34B0A">
                      <w:rPr>
                        <w:b/>
                        <w:i/>
                        <w:iCs/>
                        <w:color w:val="000000"/>
                      </w:rPr>
                      <w:t>resources</w:t>
                    </w:r>
                  </w:p>
                </w:txbxContent>
              </v:textbox>
            </v:rect>
            <v:rect id="Rectangle 98" o:spid="_x0000_s1417" style="position:absolute;left:323;top:2679;width:2712;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521E85C4" w14:textId="77777777" w:rsidR="00F52B20" w:rsidRPr="00B34B0A" w:rsidRDefault="00F52B20" w:rsidP="00F52B20">
                    <w:pPr>
                      <w:rPr>
                        <w:b/>
                      </w:rPr>
                    </w:pPr>
                    <w:r w:rsidRPr="00B34B0A">
                      <w:rPr>
                        <w:b/>
                        <w:i/>
                        <w:iCs/>
                        <w:color w:val="000000"/>
                      </w:rPr>
                      <w:t>load</w:t>
                    </w:r>
                  </w:p>
                </w:txbxContent>
              </v:textbox>
            </v:rect>
            <v:rect id="Rectangle 99" o:spid="_x0000_s1418" style="position:absolute;left:342;top:1339;width:3982;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7BC8F0BE" w14:textId="77777777" w:rsidR="00F52B20" w:rsidRPr="00B34B0A" w:rsidRDefault="00F52B20" w:rsidP="00F52B20">
                    <w:pPr>
                      <w:rPr>
                        <w:b/>
                      </w:rPr>
                    </w:pPr>
                    <w:r w:rsidRPr="00B34B0A">
                      <w:rPr>
                        <w:b/>
                        <w:i/>
                        <w:iCs/>
                        <w:color w:val="000000"/>
                      </w:rPr>
                      <w:t>online</w:t>
                    </w:r>
                  </w:p>
                </w:txbxContent>
              </v:textbox>
            </v:rect>
            <v:rect id="Rectangle 100" o:spid="_x0000_s1419" style="position:absolute;left:463;width:2178;height:17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38A403C1" w14:textId="77777777" w:rsidR="00F52B20" w:rsidRPr="00B34B0A" w:rsidRDefault="00F52B20" w:rsidP="00F52B20">
                    <w:pPr>
                      <w:rPr>
                        <w:b/>
                      </w:rPr>
                    </w:pPr>
                    <w:r w:rsidRPr="00B34B0A">
                      <w:rPr>
                        <w:b/>
                        <w:i/>
                        <w:iCs/>
                        <w:color w:val="000000"/>
                      </w:rPr>
                      <w:t>All</w:t>
                    </w:r>
                  </w:p>
                </w:txbxContent>
              </v:textbox>
            </v:rect>
            <v:rect id="Rectangle 101" o:spid="_x0000_s1420" style="position:absolute;left:635;top:11315;width:5422;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74FE97D3" w14:textId="77777777" w:rsidR="00F52B20" w:rsidRPr="00B34B0A" w:rsidRDefault="00F52B20" w:rsidP="00F52B20">
                    <w:pPr>
                      <w:rPr>
                        <w:b/>
                      </w:rPr>
                    </w:pPr>
                    <w:r w:rsidRPr="00B34B0A">
                      <w:rPr>
                        <w:b/>
                        <w:i/>
                        <w:iCs/>
                        <w:color w:val="000000"/>
                      </w:rPr>
                      <w:t>resource</w:t>
                    </w:r>
                  </w:p>
                </w:txbxContent>
              </v:textbox>
            </v:rect>
            <v:rect id="Rectangle 102" o:spid="_x0000_s1421" style="position:absolute;left:590;top:9975;width:2712;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112B9B48" w14:textId="77777777" w:rsidR="00F52B20" w:rsidRPr="00B34B0A" w:rsidRDefault="00F52B20" w:rsidP="00F52B20">
                    <w:pPr>
                      <w:rPr>
                        <w:b/>
                      </w:rPr>
                    </w:pPr>
                    <w:r w:rsidRPr="00B34B0A">
                      <w:rPr>
                        <w:b/>
                        <w:i/>
                        <w:iCs/>
                        <w:color w:val="000000"/>
                      </w:rPr>
                      <w:t>load</w:t>
                    </w:r>
                  </w:p>
                </w:txbxContent>
              </v:textbox>
            </v:rect>
            <v:rect id="Rectangle 103" o:spid="_x0000_s1422" style="position:absolute;left:1752;top:8636;width:3982;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4179CDEE" w14:textId="77777777" w:rsidR="00F52B20" w:rsidRPr="00B34B0A" w:rsidRDefault="00F52B20" w:rsidP="00F52B20">
                    <w:pPr>
                      <w:rPr>
                        <w:b/>
                      </w:rPr>
                    </w:pPr>
                    <w:r w:rsidRPr="00B34B0A">
                      <w:rPr>
                        <w:b/>
                        <w:i/>
                        <w:iCs/>
                        <w:color w:val="000000"/>
                      </w:rPr>
                      <w:t>online</w:t>
                    </w:r>
                  </w:p>
                </w:txbxContent>
              </v:textbox>
            </v:rect>
            <v:rect id="Rectangle 104" o:spid="_x0000_s1423" style="position:absolute;left:590;top:8636;width:426;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7479C51A" w14:textId="77777777" w:rsidR="00F52B20" w:rsidRPr="00B34B0A" w:rsidRDefault="00F52B20" w:rsidP="00F52B20">
                    <w:pPr>
                      <w:rPr>
                        <w:b/>
                      </w:rPr>
                    </w:pPr>
                    <w:r w:rsidRPr="00B34B0A">
                      <w:rPr>
                        <w:b/>
                        <w:i/>
                        <w:iCs/>
                        <w:color w:val="000000"/>
                      </w:rPr>
                      <w:t>i</w:t>
                    </w:r>
                  </w:p>
                </w:txbxContent>
              </v:textbox>
            </v:rect>
          </v:group>
        </w:pict>
      </w:r>
    </w:p>
    <w:p w14:paraId="21CA14E1" w14:textId="77777777" w:rsidR="00F52B20" w:rsidRPr="00C33924" w:rsidRDefault="00F52B20" w:rsidP="00F52B20">
      <w:pPr>
        <w:tabs>
          <w:tab w:val="left" w:pos="2160"/>
        </w:tabs>
        <w:ind w:left="2160" w:hanging="2160"/>
        <w:rPr>
          <w:b/>
          <w:position w:val="30"/>
          <w:sz w:val="20"/>
          <w:szCs w:val="20"/>
        </w:rPr>
      </w:pPr>
      <w:r w:rsidRPr="00C33924">
        <w:rPr>
          <w:b/>
          <w:position w:val="30"/>
          <w:sz w:val="20"/>
          <w:szCs w:val="20"/>
        </w:rPr>
        <w:t>PRC</w:t>
      </w:r>
      <w:r w:rsidRPr="00C33924">
        <w:rPr>
          <w:b/>
          <w:position w:val="30"/>
          <w:sz w:val="20"/>
          <w:szCs w:val="20"/>
          <w:vertAlign w:val="subscript"/>
        </w:rPr>
        <w:t>6</w:t>
      </w:r>
      <w:r w:rsidRPr="00C33924">
        <w:rPr>
          <w:b/>
          <w:position w:val="30"/>
          <w:sz w:val="20"/>
          <w:szCs w:val="20"/>
        </w:rPr>
        <w:t xml:space="preserve"> =</w:t>
      </w:r>
      <w:r w:rsidRPr="00C33924">
        <w:rPr>
          <w:b/>
          <w:position w:val="30"/>
          <w:sz w:val="20"/>
          <w:szCs w:val="20"/>
        </w:rPr>
        <w:tab/>
        <w:t>Min(Max((LRDF_2 * Actual Net Telemetered Consumption – LPC)</w:t>
      </w:r>
      <w:r w:rsidRPr="00C33924">
        <w:rPr>
          <w:b/>
          <w:position w:val="30"/>
          <w:sz w:val="20"/>
          <w:szCs w:val="20"/>
          <w:vertAlign w:val="subscript"/>
        </w:rPr>
        <w:t>i</w:t>
      </w:r>
      <w:r w:rsidRPr="00C33924">
        <w:rPr>
          <w:b/>
          <w:position w:val="30"/>
          <w:sz w:val="20"/>
          <w:szCs w:val="20"/>
        </w:rPr>
        <w:t>, 0.0), (0.2 * LRDF_2 * Actual Net Telemetered Consumption)) from all Controllable Load Resources active in SCED and not carrying Ancillary Service Resource Responsibility</w:t>
      </w:r>
    </w:p>
    <w:p w14:paraId="608FCCE2" w14:textId="77777777" w:rsidR="00F52B20" w:rsidRPr="00C33924" w:rsidRDefault="00404753" w:rsidP="00F52B20">
      <w:pPr>
        <w:tabs>
          <w:tab w:val="left" w:pos="2160"/>
        </w:tabs>
        <w:ind w:left="2160" w:hanging="2160"/>
        <w:rPr>
          <w:b/>
          <w:position w:val="30"/>
          <w:sz w:val="20"/>
          <w:szCs w:val="20"/>
        </w:rPr>
      </w:pPr>
      <w:r>
        <w:rPr>
          <w:noProof/>
        </w:rPr>
        <w:pict w14:anchorId="2FD2AA04">
          <v:group id="Canvas 52" o:spid="_x0000_s1400" editas="canvas" style="position:absolute;left:0;text-align:left;margin-left:43.75pt;margin-top:.3pt;width:58.05pt;height:105.4pt;z-index:251656192"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">
            <v:shape id="_x0000_s1401" type="#_x0000_t75" style="position:absolute;width:7372;height:13385;visibility:visible">
              <v:fill o:detectmouseclick="t"/>
              <v:path o:connecttype="none"/>
            </v:shape>
            <v:rect id="Rectangle 71" o:spid="_x0000_s1402" style="position:absolute;left:1714;top:4698;width:2444;height:420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next-textbox:#Rectangle 71;mso-fit-shape-to-text:t" inset="0,0,0,0">
                <w:txbxContent>
                  <w:p w14:paraId="0F1E5FFA" w14:textId="77777777" w:rsidR="00F52B20" w:rsidRPr="00B074A0" w:rsidRDefault="00F52B20" w:rsidP="00F52B20">
                    <w:pPr>
                      <w:rPr>
                        <w:sz w:val="32"/>
                        <w:szCs w:val="32"/>
                      </w:rPr>
                    </w:pPr>
                    <w:r>
                      <w:rPr>
                        <w:rFonts w:ascii="Symbol" w:hAnsi="Symbol" w:cs="Symbol"/>
                        <w:color w:val="000000"/>
                        <w:sz w:val="54"/>
                        <w:szCs w:val="54"/>
                      </w:rPr>
                      <w:t></w:t>
                    </w:r>
                    <w:r w:rsidRPr="00B074A0">
                      <w:rPr>
                        <w:rFonts w:ascii="Symbol" w:hAnsi="Symbol" w:cs="Symbol"/>
                        <w:color w:val="000000"/>
                        <w:sz w:val="32"/>
                        <w:szCs w:val="32"/>
                      </w:rPr>
                      <w:t></w:t>
                    </w:r>
                  </w:p>
                </w:txbxContent>
              </v:textbox>
            </v:rect>
            <v:rect id="Rectangle 72" o:spid="_x0000_s1403" style="position:absolute;left:1016;top:8489;width:838;height:186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next-textbox:#Rectangle 72;mso-fit-shape-to-text:t" inset="0,0,0,0">
                <w:txbxContent>
                  <w:p w14:paraId="220CA9CF" w14:textId="77777777" w:rsidR="00F52B20" w:rsidRDefault="00F52B20" w:rsidP="00F52B20">
                    <w:r>
                      <w:rPr>
                        <w:rFonts w:ascii="Symbol" w:hAnsi="Symbol" w:cs="Symbol"/>
                        <w:color w:val="000000"/>
                      </w:rPr>
                      <w:t></w:t>
                    </w:r>
                    <w:r>
                      <w:rPr>
                        <w:rFonts w:ascii="Symbol" w:hAnsi="Symbol" w:cs="Symbol"/>
                        <w:color w:val="000000"/>
                      </w:rPr>
                      <w:t></w:t>
                    </w:r>
                  </w:p>
                </w:txbxContent>
              </v:textbox>
            </v:rect>
            <v:rect id="Rectangle 73" o:spid="_x0000_s1404" style="position:absolute;left:356;top:4019;width:6013;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next-textbox:#Rectangle 73;mso-fit-shape-to-text:t" inset="0,0,0,0">
                <w:txbxContent>
                  <w:p w14:paraId="19699B37" w14:textId="77777777" w:rsidR="00F52B20" w:rsidRPr="00B34B0A" w:rsidRDefault="00F52B20" w:rsidP="00F52B20">
                    <w:pPr>
                      <w:rPr>
                        <w:b/>
                      </w:rPr>
                    </w:pPr>
                    <w:r w:rsidRPr="00B34B0A">
                      <w:rPr>
                        <w:b/>
                        <w:i/>
                        <w:iCs/>
                        <w:color w:val="000000"/>
                      </w:rPr>
                      <w:t>resourcesresources</w:t>
                    </w:r>
                  </w:p>
                </w:txbxContent>
              </v:textbox>
            </v:rect>
            <v:rect id="Rectangle 74" o:spid="_x0000_s1405" style="position:absolute;left:317;top:2679;width:3067;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next-textbox:#Rectangle 74;mso-fit-shape-to-text:t" inset="0,0,0,0">
                <w:txbxContent>
                  <w:p w14:paraId="7110BF59" w14:textId="77777777" w:rsidR="00F52B20" w:rsidRPr="00B34B0A" w:rsidRDefault="00F52B20" w:rsidP="00F52B20">
                    <w:pPr>
                      <w:rPr>
                        <w:b/>
                      </w:rPr>
                    </w:pPr>
                    <w:r>
                      <w:rPr>
                        <w:b/>
                        <w:i/>
                        <w:iCs/>
                        <w:color w:val="000000"/>
                      </w:rPr>
                      <w:t>FFR</w:t>
                    </w:r>
                    <w:r w:rsidRPr="00B34B0A">
                      <w:rPr>
                        <w:b/>
                        <w:i/>
                        <w:iCs/>
                        <w:color w:val="000000"/>
                      </w:rPr>
                      <w:t>load</w:t>
                    </w:r>
                  </w:p>
                </w:txbxContent>
              </v:textbox>
            </v:rect>
            <v:rect id="Rectangle 75" o:spid="_x0000_s1406" style="position:absolute;left:337;top:1339;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next-textbox:#Rectangle 75;mso-fit-shape-to-text:t" inset="0,0,0,0">
                <w:txbxContent>
                  <w:p w14:paraId="7DAE7065" w14:textId="77777777" w:rsidR="00F52B20" w:rsidRPr="00B34B0A" w:rsidRDefault="00F52B20" w:rsidP="00F52B20">
                    <w:pPr>
                      <w:rPr>
                        <w:b/>
                      </w:rPr>
                    </w:pPr>
                    <w:r w:rsidRPr="00B34B0A">
                      <w:rPr>
                        <w:b/>
                        <w:i/>
                        <w:iCs/>
                        <w:color w:val="000000"/>
                      </w:rPr>
                      <w:t>onlineonline</w:t>
                    </w:r>
                  </w:p>
                </w:txbxContent>
              </v:textbox>
            </v:rect>
            <v:rect id="Rectangle 76" o:spid="_x0000_s1407" style="position:absolute;left:457;width:2178;height:17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next-textbox:#Rectangle 76;mso-fit-shape-to-text:t" inset="0,0,0,0">
                <w:txbxContent>
                  <w:p w14:paraId="393D4C55" w14:textId="77777777" w:rsidR="00F52B20" w:rsidRPr="00B34B0A" w:rsidRDefault="00F52B20" w:rsidP="00F52B20">
                    <w:pPr>
                      <w:rPr>
                        <w:b/>
                      </w:rPr>
                    </w:pPr>
                    <w:r w:rsidRPr="00B34B0A">
                      <w:rPr>
                        <w:b/>
                        <w:i/>
                        <w:iCs/>
                        <w:color w:val="000000"/>
                      </w:rPr>
                      <w:t>AllAll</w:t>
                    </w:r>
                  </w:p>
                </w:txbxContent>
              </v:textbox>
            </v:rect>
            <v:rect id="Rectangle 77" o:spid="_x0000_s1408" style="position:absolute;left:629;top:11315;width:5422;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next-textbox:#Rectangle 77;mso-fit-shape-to-text:t" inset="0,0,0,0">
                <w:txbxContent>
                  <w:p w14:paraId="27BA11B9" w14:textId="77777777" w:rsidR="00F52B20" w:rsidRPr="00B34B0A" w:rsidRDefault="00F52B20" w:rsidP="00F52B20">
                    <w:pPr>
                      <w:rPr>
                        <w:b/>
                      </w:rPr>
                    </w:pPr>
                    <w:r w:rsidRPr="00B34B0A">
                      <w:rPr>
                        <w:b/>
                        <w:i/>
                        <w:iCs/>
                        <w:color w:val="000000"/>
                      </w:rPr>
                      <w:t>resourceresource</w:t>
                    </w:r>
                  </w:p>
                </w:txbxContent>
              </v:textbox>
            </v:rect>
            <v:rect id="Rectangle 78" o:spid="_x0000_s1409" style="position:absolute;left:584;top:9975;width:3067;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next-textbox:#Rectangle 78;mso-fit-shape-to-text:t" inset="0,0,0,0">
                <w:txbxContent>
                  <w:p w14:paraId="29E8380B" w14:textId="77777777" w:rsidR="00F52B20" w:rsidRPr="00B34B0A" w:rsidRDefault="00F52B20" w:rsidP="00F52B20">
                    <w:pPr>
                      <w:rPr>
                        <w:b/>
                      </w:rPr>
                    </w:pPr>
                    <w:r>
                      <w:rPr>
                        <w:b/>
                        <w:i/>
                        <w:iCs/>
                        <w:color w:val="000000"/>
                      </w:rPr>
                      <w:t>FFR</w:t>
                    </w:r>
                    <w:r w:rsidRPr="00B34B0A">
                      <w:rPr>
                        <w:b/>
                        <w:i/>
                        <w:iCs/>
                        <w:color w:val="000000"/>
                      </w:rPr>
                      <w:t>load</w:t>
                    </w:r>
                  </w:p>
                </w:txbxContent>
              </v:textbox>
            </v:rect>
            <v:rect id="Rectangle 79" o:spid="_x0000_s1410" style="position:absolute;left:1746;top:8635;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next-textbox:#Rectangle 79;mso-fit-shape-to-text:t" inset="0,0,0,0">
                <w:txbxContent>
                  <w:p w14:paraId="3533B2B8" w14:textId="77777777" w:rsidR="00F52B20" w:rsidRPr="00B34B0A" w:rsidRDefault="00F52B20" w:rsidP="00F52B20">
                    <w:pPr>
                      <w:rPr>
                        <w:b/>
                      </w:rPr>
                    </w:pPr>
                    <w:r w:rsidRPr="00B34B0A">
                      <w:rPr>
                        <w:b/>
                        <w:i/>
                        <w:iCs/>
                        <w:color w:val="000000"/>
                      </w:rPr>
                      <w:t>onlineonline</w:t>
                    </w:r>
                  </w:p>
                </w:txbxContent>
              </v:textbox>
            </v:rect>
            <v:rect id="Rectangle 80" o:spid="_x0000_s1411" style="position:absolute;left:584;top:8635;width:425;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next-textbox:#Rectangle 80;mso-fit-shape-to-text:t" inset="0,0,0,0">
                <w:txbxContent>
                  <w:p w14:paraId="22C4333F" w14:textId="77777777" w:rsidR="00F52B20" w:rsidRPr="00B34B0A" w:rsidRDefault="00F52B20" w:rsidP="00F52B20">
                    <w:pPr>
                      <w:rPr>
                        <w:b/>
                      </w:rPr>
                    </w:pPr>
                    <w:r w:rsidRPr="00B34B0A">
                      <w:rPr>
                        <w:b/>
                        <w:i/>
                        <w:iCs/>
                        <w:color w:val="000000"/>
                      </w:rPr>
                      <w:t>ii</w:t>
                    </w:r>
                  </w:p>
                </w:txbxContent>
              </v:textbox>
            </v:rect>
          </v:group>
        </w:pict>
      </w:r>
    </w:p>
    <w:p w14:paraId="07B3EF71" w14:textId="77777777" w:rsidR="00F52B20" w:rsidRPr="00C33924" w:rsidRDefault="00F52B20" w:rsidP="00F52B20">
      <w:pPr>
        <w:tabs>
          <w:tab w:val="left" w:pos="2160"/>
        </w:tabs>
        <w:ind w:left="2160" w:hanging="2160"/>
        <w:rPr>
          <w:b/>
          <w:position w:val="30"/>
          <w:sz w:val="20"/>
          <w:szCs w:val="20"/>
          <w:vertAlign w:val="subscript"/>
        </w:rPr>
      </w:pPr>
      <w:r w:rsidRPr="00C33924">
        <w:rPr>
          <w:b/>
          <w:position w:val="30"/>
          <w:sz w:val="20"/>
          <w:szCs w:val="20"/>
        </w:rPr>
        <w:t>PRC</w:t>
      </w:r>
      <w:r w:rsidRPr="00C33924">
        <w:rPr>
          <w:b/>
          <w:position w:val="30"/>
          <w:sz w:val="20"/>
          <w:szCs w:val="20"/>
          <w:vertAlign w:val="subscript"/>
        </w:rPr>
        <w:t>7</w:t>
      </w:r>
      <w:r w:rsidRPr="00C33924">
        <w:rPr>
          <w:b/>
          <w:position w:val="30"/>
          <w:sz w:val="20"/>
          <w:szCs w:val="20"/>
        </w:rPr>
        <w:t xml:space="preserve"> =</w:t>
      </w:r>
      <w:r w:rsidRPr="00C33924">
        <w:rPr>
          <w:b/>
          <w:position w:val="30"/>
          <w:sz w:val="20"/>
          <w:szCs w:val="20"/>
        </w:rPr>
        <w:tab/>
        <w:t>(Capacity from Resources capable of providing FFR)</w:t>
      </w:r>
      <w:r w:rsidRPr="00C33924">
        <w:rPr>
          <w:b/>
          <w:position w:val="30"/>
          <w:sz w:val="20"/>
          <w:szCs w:val="20"/>
          <w:vertAlign w:val="subscript"/>
        </w:rPr>
        <w:t>i</w:t>
      </w:r>
    </w:p>
    <w:p w14:paraId="1CF586C3" w14:textId="77777777" w:rsidR="00F52B20" w:rsidRPr="00C33924" w:rsidRDefault="00F52B20" w:rsidP="00F52B20">
      <w:pPr>
        <w:spacing w:before="480"/>
        <w:ind w:left="720" w:hanging="720"/>
        <w:rPr>
          <w:b/>
          <w:position w:val="30"/>
          <w:sz w:val="20"/>
          <w:szCs w:val="20"/>
        </w:rPr>
      </w:pPr>
    </w:p>
    <w:p w14:paraId="123FAFF9" w14:textId="77777777" w:rsidR="00F52B20" w:rsidRPr="00C33924" w:rsidRDefault="00F52B20" w:rsidP="00F52B20">
      <w:pPr>
        <w:ind w:left="720" w:hanging="720"/>
        <w:rPr>
          <w:b/>
          <w:position w:val="30"/>
          <w:sz w:val="20"/>
          <w:szCs w:val="20"/>
        </w:rPr>
      </w:pPr>
    </w:p>
    <w:p w14:paraId="304EA1B9" w14:textId="77777777" w:rsidR="00F52B20" w:rsidRPr="00C33924" w:rsidRDefault="00F52B20" w:rsidP="00F52B20">
      <w:pPr>
        <w:ind w:left="720" w:hanging="720"/>
        <w:rPr>
          <w:b/>
          <w:position w:val="30"/>
          <w:sz w:val="20"/>
          <w:szCs w:val="20"/>
        </w:rPr>
      </w:pPr>
      <w:r w:rsidRPr="00C33924">
        <w:rPr>
          <w:b/>
          <w:position w:val="30"/>
          <w:sz w:val="20"/>
          <w:szCs w:val="20"/>
        </w:rPr>
        <w:t>PRC =</w:t>
      </w:r>
      <w:r w:rsidRPr="00C33924">
        <w:rPr>
          <w:b/>
          <w:position w:val="30"/>
          <w:sz w:val="20"/>
          <w:szCs w:val="20"/>
        </w:rPr>
        <w:tab/>
        <w:t>PRC</w:t>
      </w:r>
      <w:r w:rsidRPr="00C33924">
        <w:rPr>
          <w:b/>
          <w:position w:val="30"/>
          <w:sz w:val="20"/>
          <w:szCs w:val="20"/>
          <w:vertAlign w:val="subscript"/>
        </w:rPr>
        <w:t>1</w:t>
      </w:r>
      <w:r w:rsidRPr="00C33924">
        <w:rPr>
          <w:b/>
          <w:position w:val="30"/>
          <w:sz w:val="20"/>
          <w:szCs w:val="20"/>
        </w:rPr>
        <w:t xml:space="preserve"> + PRC</w:t>
      </w:r>
      <w:r w:rsidRPr="00C33924">
        <w:rPr>
          <w:b/>
          <w:position w:val="30"/>
          <w:sz w:val="20"/>
          <w:szCs w:val="20"/>
          <w:vertAlign w:val="subscript"/>
        </w:rPr>
        <w:t>2</w:t>
      </w:r>
      <w:r w:rsidRPr="00C33924">
        <w:rPr>
          <w:b/>
          <w:position w:val="30"/>
          <w:sz w:val="20"/>
          <w:szCs w:val="20"/>
        </w:rPr>
        <w:t xml:space="preserve"> + PRC</w:t>
      </w:r>
      <w:r w:rsidRPr="00C33924">
        <w:rPr>
          <w:b/>
          <w:position w:val="30"/>
          <w:sz w:val="20"/>
          <w:szCs w:val="20"/>
          <w:vertAlign w:val="subscript"/>
        </w:rPr>
        <w:t>3</w:t>
      </w:r>
      <w:r w:rsidRPr="00C33924">
        <w:rPr>
          <w:b/>
          <w:position w:val="30"/>
          <w:sz w:val="20"/>
          <w:szCs w:val="20"/>
        </w:rPr>
        <w:t>+ PRC</w:t>
      </w:r>
      <w:r w:rsidRPr="00C33924">
        <w:rPr>
          <w:b/>
          <w:position w:val="30"/>
          <w:sz w:val="20"/>
          <w:szCs w:val="20"/>
          <w:vertAlign w:val="subscript"/>
        </w:rPr>
        <w:t>4</w:t>
      </w:r>
      <w:r w:rsidRPr="00C33924">
        <w:rPr>
          <w:b/>
          <w:position w:val="30"/>
          <w:sz w:val="20"/>
          <w:szCs w:val="20"/>
        </w:rPr>
        <w:t xml:space="preserve"> + PRC</w:t>
      </w:r>
      <w:r w:rsidRPr="00C33924">
        <w:rPr>
          <w:b/>
          <w:position w:val="30"/>
          <w:sz w:val="20"/>
          <w:szCs w:val="20"/>
          <w:vertAlign w:val="subscript"/>
        </w:rPr>
        <w:t>5</w:t>
      </w:r>
      <w:r w:rsidRPr="00C33924">
        <w:rPr>
          <w:b/>
          <w:position w:val="30"/>
          <w:sz w:val="20"/>
          <w:szCs w:val="20"/>
        </w:rPr>
        <w:t xml:space="preserve"> + PRC</w:t>
      </w:r>
      <w:r w:rsidRPr="00C33924">
        <w:rPr>
          <w:b/>
          <w:position w:val="30"/>
          <w:sz w:val="20"/>
          <w:szCs w:val="20"/>
          <w:vertAlign w:val="subscript"/>
        </w:rPr>
        <w:t>6</w:t>
      </w:r>
      <w:r w:rsidRPr="00C33924">
        <w:rPr>
          <w:b/>
          <w:position w:val="30"/>
          <w:sz w:val="20"/>
          <w:szCs w:val="20"/>
        </w:rPr>
        <w:t xml:space="preserve"> + PRC</w:t>
      </w:r>
      <w:r w:rsidRPr="00C33924">
        <w:rPr>
          <w:b/>
          <w:position w:val="30"/>
          <w:sz w:val="20"/>
          <w:szCs w:val="20"/>
          <w:vertAlign w:val="subscript"/>
        </w:rPr>
        <w:t>7</w:t>
      </w:r>
    </w:p>
    <w:p w14:paraId="539F0DDF" w14:textId="77777777" w:rsidR="00F52B20" w:rsidRPr="00C33924" w:rsidRDefault="00F52B20" w:rsidP="00F52B20">
      <w:pPr>
        <w:rPr>
          <w:szCs w:val="20"/>
        </w:rPr>
      </w:pPr>
      <w:r w:rsidRPr="00C33924">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F52B20" w:rsidRPr="00C33924" w14:paraId="4BECD6CB" w14:textId="77777777" w:rsidTr="00374D5C">
        <w:tc>
          <w:tcPr>
            <w:tcW w:w="1852" w:type="dxa"/>
          </w:tcPr>
          <w:p w14:paraId="17E411C9" w14:textId="77777777" w:rsidR="00F52B20" w:rsidRPr="00C33924" w:rsidRDefault="00F52B20" w:rsidP="00F52B20">
            <w:pPr>
              <w:spacing w:after="120"/>
              <w:rPr>
                <w:b/>
                <w:iCs/>
                <w:sz w:val="20"/>
                <w:szCs w:val="20"/>
              </w:rPr>
            </w:pPr>
            <w:r w:rsidRPr="00C33924">
              <w:rPr>
                <w:b/>
                <w:iCs/>
                <w:sz w:val="20"/>
                <w:szCs w:val="20"/>
              </w:rPr>
              <w:t>Variable</w:t>
            </w:r>
          </w:p>
        </w:tc>
        <w:tc>
          <w:tcPr>
            <w:tcW w:w="1281" w:type="dxa"/>
          </w:tcPr>
          <w:p w14:paraId="238B0378" w14:textId="77777777" w:rsidR="00F52B20" w:rsidRPr="00C33924" w:rsidRDefault="00F52B20" w:rsidP="00F52B20">
            <w:pPr>
              <w:spacing w:after="120"/>
              <w:rPr>
                <w:b/>
                <w:iCs/>
                <w:sz w:val="20"/>
                <w:szCs w:val="20"/>
              </w:rPr>
            </w:pPr>
            <w:r w:rsidRPr="00C33924">
              <w:rPr>
                <w:b/>
                <w:iCs/>
                <w:sz w:val="20"/>
                <w:szCs w:val="20"/>
              </w:rPr>
              <w:t>Unit</w:t>
            </w:r>
          </w:p>
        </w:tc>
        <w:tc>
          <w:tcPr>
            <w:tcW w:w="7188" w:type="dxa"/>
          </w:tcPr>
          <w:p w14:paraId="2710D5F5" w14:textId="77777777" w:rsidR="00F52B20" w:rsidRPr="00C33924" w:rsidRDefault="00F52B20" w:rsidP="00F52B20">
            <w:pPr>
              <w:spacing w:after="120"/>
              <w:rPr>
                <w:b/>
                <w:iCs/>
                <w:sz w:val="20"/>
                <w:szCs w:val="20"/>
              </w:rPr>
            </w:pPr>
            <w:r w:rsidRPr="00C33924">
              <w:rPr>
                <w:b/>
                <w:iCs/>
                <w:sz w:val="20"/>
                <w:szCs w:val="20"/>
              </w:rPr>
              <w:t>Description</w:t>
            </w:r>
          </w:p>
        </w:tc>
      </w:tr>
      <w:tr w:rsidR="00F52B20" w:rsidRPr="00C33924" w14:paraId="0043F3D7" w14:textId="77777777" w:rsidTr="00374D5C">
        <w:tc>
          <w:tcPr>
            <w:tcW w:w="1852" w:type="dxa"/>
          </w:tcPr>
          <w:p w14:paraId="57F90BD3"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1</w:t>
            </w:r>
          </w:p>
        </w:tc>
        <w:tc>
          <w:tcPr>
            <w:tcW w:w="1281" w:type="dxa"/>
          </w:tcPr>
          <w:p w14:paraId="084794F1" w14:textId="77777777" w:rsidR="00F52B20" w:rsidRPr="00C33924" w:rsidRDefault="00F52B20" w:rsidP="00F52B20">
            <w:pPr>
              <w:spacing w:after="60"/>
              <w:rPr>
                <w:iCs/>
                <w:sz w:val="20"/>
                <w:szCs w:val="20"/>
              </w:rPr>
            </w:pPr>
            <w:r w:rsidRPr="00C33924">
              <w:rPr>
                <w:iCs/>
                <w:sz w:val="20"/>
                <w:szCs w:val="20"/>
              </w:rPr>
              <w:t>MW</w:t>
            </w:r>
          </w:p>
        </w:tc>
        <w:tc>
          <w:tcPr>
            <w:tcW w:w="7188" w:type="dxa"/>
          </w:tcPr>
          <w:p w14:paraId="3D299B9F" w14:textId="77777777" w:rsidR="00F52B20" w:rsidRPr="00C33924" w:rsidRDefault="00F52B20" w:rsidP="00F52B20">
            <w:pPr>
              <w:spacing w:after="60"/>
              <w:rPr>
                <w:iCs/>
                <w:sz w:val="20"/>
                <w:szCs w:val="20"/>
              </w:rPr>
            </w:pPr>
            <w:r w:rsidRPr="00C33924">
              <w:rPr>
                <w:iCs/>
                <w:sz w:val="20"/>
                <w:szCs w:val="20"/>
              </w:rPr>
              <w:t>Generation On-Line greater than 0 MW</w:t>
            </w:r>
          </w:p>
        </w:tc>
      </w:tr>
      <w:tr w:rsidR="00F52B20" w:rsidRPr="00C33924" w14:paraId="7D5CF76B" w14:textId="77777777" w:rsidTr="00374D5C">
        <w:tc>
          <w:tcPr>
            <w:tcW w:w="1852" w:type="dxa"/>
          </w:tcPr>
          <w:p w14:paraId="49EE20BF"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2</w:t>
            </w:r>
          </w:p>
        </w:tc>
        <w:tc>
          <w:tcPr>
            <w:tcW w:w="1281" w:type="dxa"/>
          </w:tcPr>
          <w:p w14:paraId="4F6B2E95" w14:textId="77777777" w:rsidR="00F52B20" w:rsidRPr="00C33924" w:rsidRDefault="00F52B20" w:rsidP="00F52B20">
            <w:pPr>
              <w:spacing w:after="60"/>
              <w:rPr>
                <w:iCs/>
                <w:sz w:val="20"/>
                <w:szCs w:val="20"/>
              </w:rPr>
            </w:pPr>
            <w:r w:rsidRPr="00C33924">
              <w:rPr>
                <w:iCs/>
                <w:sz w:val="20"/>
                <w:szCs w:val="20"/>
              </w:rPr>
              <w:t>MW</w:t>
            </w:r>
          </w:p>
        </w:tc>
        <w:tc>
          <w:tcPr>
            <w:tcW w:w="7188" w:type="dxa"/>
          </w:tcPr>
          <w:p w14:paraId="5DE6E145" w14:textId="77777777" w:rsidR="00F52B20" w:rsidRPr="00C33924" w:rsidRDefault="00F52B20" w:rsidP="00F52B20">
            <w:pPr>
              <w:spacing w:after="60"/>
              <w:rPr>
                <w:iCs/>
                <w:sz w:val="20"/>
                <w:szCs w:val="20"/>
              </w:rPr>
            </w:pPr>
            <w:r w:rsidRPr="00C33924">
              <w:rPr>
                <w:iCs/>
                <w:sz w:val="20"/>
                <w:szCs w:val="20"/>
              </w:rPr>
              <w:t>WGRs On-Line greater than 0 MW</w:t>
            </w:r>
          </w:p>
        </w:tc>
      </w:tr>
      <w:tr w:rsidR="00F52B20" w:rsidRPr="00C33924" w14:paraId="23188000" w14:textId="77777777" w:rsidTr="00374D5C">
        <w:tc>
          <w:tcPr>
            <w:tcW w:w="1852" w:type="dxa"/>
          </w:tcPr>
          <w:p w14:paraId="728CBE87"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3</w:t>
            </w:r>
          </w:p>
        </w:tc>
        <w:tc>
          <w:tcPr>
            <w:tcW w:w="1281" w:type="dxa"/>
          </w:tcPr>
          <w:p w14:paraId="1C762839" w14:textId="77777777" w:rsidR="00F52B20" w:rsidRPr="00C33924" w:rsidRDefault="00F52B20" w:rsidP="00F52B20">
            <w:pPr>
              <w:spacing w:after="60"/>
              <w:rPr>
                <w:iCs/>
                <w:sz w:val="20"/>
                <w:szCs w:val="20"/>
              </w:rPr>
            </w:pPr>
            <w:r w:rsidRPr="00C33924">
              <w:rPr>
                <w:iCs/>
                <w:sz w:val="20"/>
                <w:szCs w:val="20"/>
              </w:rPr>
              <w:t>MW</w:t>
            </w:r>
          </w:p>
        </w:tc>
        <w:tc>
          <w:tcPr>
            <w:tcW w:w="7188" w:type="dxa"/>
          </w:tcPr>
          <w:p w14:paraId="7BF1CAD3" w14:textId="77777777" w:rsidR="00F52B20" w:rsidRPr="00C33924" w:rsidRDefault="00F52B20" w:rsidP="00F52B20">
            <w:pPr>
              <w:spacing w:after="60"/>
              <w:rPr>
                <w:iCs/>
                <w:sz w:val="20"/>
                <w:szCs w:val="20"/>
              </w:rPr>
            </w:pPr>
            <w:r w:rsidRPr="00C33924">
              <w:rPr>
                <w:iCs/>
                <w:sz w:val="20"/>
                <w:szCs w:val="20"/>
              </w:rPr>
              <w:t>Hydro-synchronous condenser output</w:t>
            </w:r>
          </w:p>
          <w:p w14:paraId="05FF02BB" w14:textId="77777777" w:rsidR="00F52B20" w:rsidRPr="00C33924" w:rsidRDefault="00F52B20" w:rsidP="00F52B20">
            <w:pPr>
              <w:spacing w:after="60"/>
              <w:rPr>
                <w:iCs/>
                <w:sz w:val="20"/>
                <w:szCs w:val="20"/>
              </w:rPr>
            </w:pPr>
          </w:p>
        </w:tc>
      </w:tr>
      <w:tr w:rsidR="00F52B20" w:rsidRPr="00C33924" w14:paraId="5B831B41" w14:textId="77777777" w:rsidTr="00374D5C">
        <w:tc>
          <w:tcPr>
            <w:tcW w:w="1852" w:type="dxa"/>
          </w:tcPr>
          <w:p w14:paraId="7DF33F16"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4</w:t>
            </w:r>
          </w:p>
        </w:tc>
        <w:tc>
          <w:tcPr>
            <w:tcW w:w="1281" w:type="dxa"/>
          </w:tcPr>
          <w:p w14:paraId="77C82CF2" w14:textId="77777777" w:rsidR="00F52B20" w:rsidRPr="00C33924" w:rsidRDefault="00F52B20" w:rsidP="00F52B20">
            <w:pPr>
              <w:spacing w:after="60"/>
              <w:rPr>
                <w:iCs/>
                <w:sz w:val="20"/>
                <w:szCs w:val="20"/>
              </w:rPr>
            </w:pPr>
            <w:r w:rsidRPr="00C33924">
              <w:rPr>
                <w:iCs/>
                <w:sz w:val="20"/>
                <w:szCs w:val="20"/>
              </w:rPr>
              <w:t>MW</w:t>
            </w:r>
          </w:p>
        </w:tc>
        <w:tc>
          <w:tcPr>
            <w:tcW w:w="7188" w:type="dxa"/>
          </w:tcPr>
          <w:p w14:paraId="557126CA" w14:textId="77777777" w:rsidR="00F52B20" w:rsidRPr="00C33924" w:rsidRDefault="00F52B20" w:rsidP="00F52B20">
            <w:pPr>
              <w:tabs>
                <w:tab w:val="left" w:pos="1080"/>
              </w:tabs>
              <w:spacing w:after="60"/>
              <w:rPr>
                <w:iCs/>
                <w:sz w:val="20"/>
                <w:szCs w:val="20"/>
              </w:rPr>
            </w:pPr>
            <w:r w:rsidRPr="00C33924">
              <w:rPr>
                <w:iCs/>
                <w:sz w:val="20"/>
                <w:szCs w:val="20"/>
              </w:rPr>
              <w:t>Capacity from Load Resources controlled by high-set under-frequency relays carrying RRS Ancillary Service Resource Responsibility</w:t>
            </w:r>
          </w:p>
          <w:p w14:paraId="70E9FC5B" w14:textId="77777777" w:rsidR="00F52B20" w:rsidRPr="00C33924" w:rsidRDefault="00F52B20" w:rsidP="00F52B20">
            <w:pPr>
              <w:tabs>
                <w:tab w:val="left" w:pos="1080"/>
              </w:tabs>
              <w:spacing w:after="60"/>
              <w:rPr>
                <w:iCs/>
                <w:sz w:val="20"/>
                <w:szCs w:val="20"/>
              </w:rPr>
            </w:pPr>
          </w:p>
        </w:tc>
      </w:tr>
      <w:tr w:rsidR="00F52B20" w:rsidRPr="00C33924" w14:paraId="069139E1" w14:textId="77777777" w:rsidTr="00374D5C">
        <w:tc>
          <w:tcPr>
            <w:tcW w:w="1852" w:type="dxa"/>
          </w:tcPr>
          <w:p w14:paraId="4FB9718B"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5</w:t>
            </w:r>
          </w:p>
        </w:tc>
        <w:tc>
          <w:tcPr>
            <w:tcW w:w="1281" w:type="dxa"/>
          </w:tcPr>
          <w:p w14:paraId="1845AEAD" w14:textId="77777777" w:rsidR="00F52B20" w:rsidRPr="00C33924" w:rsidRDefault="00F52B20" w:rsidP="00F52B20">
            <w:pPr>
              <w:spacing w:after="60"/>
              <w:rPr>
                <w:iCs/>
                <w:sz w:val="20"/>
                <w:szCs w:val="20"/>
              </w:rPr>
            </w:pPr>
            <w:r w:rsidRPr="00C33924">
              <w:rPr>
                <w:iCs/>
                <w:sz w:val="20"/>
                <w:szCs w:val="20"/>
              </w:rPr>
              <w:t>MW</w:t>
            </w:r>
          </w:p>
        </w:tc>
        <w:tc>
          <w:tcPr>
            <w:tcW w:w="7188" w:type="dxa"/>
          </w:tcPr>
          <w:p w14:paraId="444AD9C5" w14:textId="77777777" w:rsidR="00F52B20" w:rsidRPr="00C33924" w:rsidRDefault="00F52B20" w:rsidP="00F52B20">
            <w:pPr>
              <w:tabs>
                <w:tab w:val="left" w:pos="1080"/>
              </w:tabs>
              <w:spacing w:after="60"/>
              <w:rPr>
                <w:iCs/>
                <w:sz w:val="20"/>
                <w:szCs w:val="20"/>
              </w:rPr>
            </w:pPr>
            <w:r w:rsidRPr="00C33924">
              <w:rPr>
                <w:iCs/>
                <w:sz w:val="20"/>
                <w:szCs w:val="20"/>
              </w:rPr>
              <w:t>Capacity from Controllable Load Resources active in SCED and carrying Ancillary Service Resource Responsibility</w:t>
            </w:r>
          </w:p>
        </w:tc>
      </w:tr>
      <w:tr w:rsidR="00F52B20" w:rsidRPr="00C33924" w14:paraId="4DD3598A" w14:textId="77777777" w:rsidTr="00374D5C">
        <w:tc>
          <w:tcPr>
            <w:tcW w:w="1852" w:type="dxa"/>
            <w:tcBorders>
              <w:bottom w:val="single" w:sz="4" w:space="0" w:color="auto"/>
            </w:tcBorders>
          </w:tcPr>
          <w:p w14:paraId="0C662204"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6</w:t>
            </w:r>
          </w:p>
        </w:tc>
        <w:tc>
          <w:tcPr>
            <w:tcW w:w="1281" w:type="dxa"/>
            <w:tcBorders>
              <w:bottom w:val="single" w:sz="4" w:space="0" w:color="auto"/>
            </w:tcBorders>
          </w:tcPr>
          <w:p w14:paraId="4533AC8C" w14:textId="77777777" w:rsidR="00F52B20" w:rsidRPr="00C33924" w:rsidRDefault="00F52B20" w:rsidP="00F52B20">
            <w:pPr>
              <w:spacing w:after="60"/>
              <w:rPr>
                <w:iCs/>
                <w:sz w:val="20"/>
                <w:szCs w:val="20"/>
              </w:rPr>
            </w:pPr>
            <w:r w:rsidRPr="00C33924">
              <w:rPr>
                <w:iCs/>
                <w:sz w:val="20"/>
                <w:szCs w:val="20"/>
              </w:rPr>
              <w:t>MW</w:t>
            </w:r>
          </w:p>
        </w:tc>
        <w:tc>
          <w:tcPr>
            <w:tcW w:w="7188" w:type="dxa"/>
            <w:tcBorders>
              <w:bottom w:val="single" w:sz="4" w:space="0" w:color="auto"/>
            </w:tcBorders>
          </w:tcPr>
          <w:p w14:paraId="6A6F606E" w14:textId="77777777" w:rsidR="00F52B20" w:rsidRPr="00C33924" w:rsidRDefault="00F52B20" w:rsidP="00F52B20">
            <w:pPr>
              <w:tabs>
                <w:tab w:val="left" w:pos="1080"/>
              </w:tabs>
              <w:spacing w:after="60"/>
              <w:rPr>
                <w:iCs/>
                <w:sz w:val="20"/>
                <w:szCs w:val="20"/>
              </w:rPr>
            </w:pPr>
            <w:r w:rsidRPr="00C33924">
              <w:rPr>
                <w:iCs/>
                <w:sz w:val="20"/>
                <w:szCs w:val="20"/>
              </w:rPr>
              <w:t>Capacity from Controllable Load Resources active in SCED and not carrying Ancillary Service Resource Responsibility</w:t>
            </w:r>
          </w:p>
        </w:tc>
      </w:tr>
      <w:tr w:rsidR="00F52B20" w:rsidRPr="00C33924" w14:paraId="563A0125" w14:textId="77777777" w:rsidTr="00374D5C">
        <w:tc>
          <w:tcPr>
            <w:tcW w:w="1852" w:type="dxa"/>
            <w:tcBorders>
              <w:top w:val="single" w:sz="4" w:space="0" w:color="auto"/>
              <w:left w:val="single" w:sz="4" w:space="0" w:color="auto"/>
              <w:bottom w:val="single" w:sz="4" w:space="0" w:color="auto"/>
              <w:right w:val="single" w:sz="4" w:space="0" w:color="auto"/>
            </w:tcBorders>
          </w:tcPr>
          <w:p w14:paraId="401EED75"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7D8871AC" w14:textId="77777777" w:rsidR="00F52B20" w:rsidRPr="00C33924" w:rsidRDefault="00F52B20" w:rsidP="00F52B20">
            <w:pPr>
              <w:spacing w:after="60"/>
              <w:rPr>
                <w:iCs/>
                <w:sz w:val="20"/>
                <w:szCs w:val="20"/>
              </w:rPr>
            </w:pPr>
            <w:r w:rsidRPr="00C33924">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767DE152" w14:textId="77777777" w:rsidR="00F52B20" w:rsidRPr="00C33924" w:rsidRDefault="00F52B20" w:rsidP="00F52B20">
            <w:pPr>
              <w:tabs>
                <w:tab w:val="left" w:pos="1080"/>
              </w:tabs>
              <w:spacing w:after="60"/>
              <w:rPr>
                <w:iCs/>
                <w:sz w:val="20"/>
                <w:szCs w:val="20"/>
              </w:rPr>
            </w:pPr>
            <w:r w:rsidRPr="00C33924">
              <w:rPr>
                <w:iCs/>
                <w:sz w:val="20"/>
                <w:szCs w:val="20"/>
              </w:rPr>
              <w:t>Capacity from Resources capable of providing FFR</w:t>
            </w:r>
          </w:p>
        </w:tc>
      </w:tr>
      <w:tr w:rsidR="00F52B20" w:rsidRPr="00C33924" w14:paraId="749E2CB3" w14:textId="77777777" w:rsidTr="00374D5C">
        <w:tc>
          <w:tcPr>
            <w:tcW w:w="10321" w:type="dxa"/>
            <w:gridSpan w:val="3"/>
            <w:tcBorders>
              <w:top w:val="single" w:sz="4" w:space="0" w:color="auto"/>
              <w:bottom w:val="nil"/>
            </w:tcBorders>
          </w:tcPr>
          <w:p w14:paraId="0A4ADA1C" w14:textId="77777777" w:rsidR="00F52B20" w:rsidRPr="00C33924" w:rsidRDefault="00F52B20" w:rsidP="00F52B20">
            <w:pPr>
              <w:tabs>
                <w:tab w:val="left" w:pos="1080"/>
              </w:tabs>
              <w:spacing w:after="60"/>
              <w:rPr>
                <w:iCs/>
                <w:sz w:val="20"/>
                <w:szCs w:val="20"/>
              </w:rPr>
            </w:pPr>
          </w:p>
        </w:tc>
      </w:tr>
      <w:tr w:rsidR="00F52B20" w:rsidRPr="00C33924" w14:paraId="7D7F17AB" w14:textId="77777777" w:rsidTr="00374D5C">
        <w:trPr>
          <w:trHeight w:val="108"/>
        </w:trPr>
        <w:tc>
          <w:tcPr>
            <w:tcW w:w="1852" w:type="dxa"/>
            <w:tcBorders>
              <w:top w:val="nil"/>
            </w:tcBorders>
          </w:tcPr>
          <w:p w14:paraId="7325C8A2" w14:textId="77777777" w:rsidR="00F52B20" w:rsidRPr="00C33924" w:rsidRDefault="00F52B20" w:rsidP="00F52B20">
            <w:pPr>
              <w:spacing w:after="60"/>
              <w:rPr>
                <w:iCs/>
                <w:sz w:val="20"/>
                <w:szCs w:val="20"/>
              </w:rPr>
            </w:pPr>
            <w:r w:rsidRPr="00C33924">
              <w:rPr>
                <w:iCs/>
                <w:sz w:val="20"/>
                <w:szCs w:val="20"/>
              </w:rPr>
              <w:t>PRC</w:t>
            </w:r>
          </w:p>
        </w:tc>
        <w:tc>
          <w:tcPr>
            <w:tcW w:w="1281" w:type="dxa"/>
            <w:tcBorders>
              <w:top w:val="nil"/>
            </w:tcBorders>
          </w:tcPr>
          <w:p w14:paraId="0B8EE791" w14:textId="77777777" w:rsidR="00F52B20" w:rsidRPr="00C33924" w:rsidRDefault="00F52B20" w:rsidP="00F52B20">
            <w:pPr>
              <w:spacing w:after="60"/>
              <w:rPr>
                <w:iCs/>
                <w:sz w:val="20"/>
                <w:szCs w:val="20"/>
              </w:rPr>
            </w:pPr>
            <w:r w:rsidRPr="00C33924">
              <w:rPr>
                <w:iCs/>
                <w:sz w:val="20"/>
                <w:szCs w:val="20"/>
              </w:rPr>
              <w:t>MW</w:t>
            </w:r>
          </w:p>
        </w:tc>
        <w:tc>
          <w:tcPr>
            <w:tcW w:w="7188" w:type="dxa"/>
            <w:tcBorders>
              <w:top w:val="nil"/>
            </w:tcBorders>
          </w:tcPr>
          <w:p w14:paraId="04564AC5" w14:textId="77777777" w:rsidR="00F52B20" w:rsidRPr="00C33924" w:rsidRDefault="00F52B20" w:rsidP="00F52B20">
            <w:pPr>
              <w:tabs>
                <w:tab w:val="left" w:pos="1080"/>
              </w:tabs>
              <w:spacing w:after="60"/>
              <w:rPr>
                <w:iCs/>
                <w:sz w:val="20"/>
                <w:szCs w:val="20"/>
              </w:rPr>
            </w:pPr>
            <w:r w:rsidRPr="00C33924">
              <w:rPr>
                <w:iCs/>
                <w:sz w:val="20"/>
                <w:szCs w:val="20"/>
              </w:rPr>
              <w:t>Physical Responsive Capability</w:t>
            </w:r>
          </w:p>
        </w:tc>
      </w:tr>
      <w:tr w:rsidR="00F52B20" w:rsidRPr="00C33924" w14:paraId="6BDB5DF6" w14:textId="77777777" w:rsidTr="00374D5C">
        <w:tc>
          <w:tcPr>
            <w:tcW w:w="1852" w:type="dxa"/>
          </w:tcPr>
          <w:p w14:paraId="0FBBEC7E" w14:textId="77777777" w:rsidR="00F52B20" w:rsidRPr="00C33924" w:rsidRDefault="00F52B20" w:rsidP="00F52B20">
            <w:pPr>
              <w:spacing w:after="60"/>
              <w:rPr>
                <w:iCs/>
                <w:sz w:val="20"/>
                <w:szCs w:val="20"/>
              </w:rPr>
            </w:pPr>
            <w:r w:rsidRPr="00C33924">
              <w:rPr>
                <w:iCs/>
                <w:sz w:val="20"/>
                <w:szCs w:val="20"/>
              </w:rPr>
              <w:t>RDF</w:t>
            </w:r>
          </w:p>
        </w:tc>
        <w:tc>
          <w:tcPr>
            <w:tcW w:w="1281" w:type="dxa"/>
          </w:tcPr>
          <w:p w14:paraId="376C4A82" w14:textId="77777777" w:rsidR="00F52B20" w:rsidRPr="00C33924" w:rsidRDefault="00F52B20" w:rsidP="00F52B20">
            <w:pPr>
              <w:spacing w:after="60"/>
              <w:rPr>
                <w:iCs/>
                <w:sz w:val="20"/>
                <w:szCs w:val="20"/>
              </w:rPr>
            </w:pPr>
          </w:p>
        </w:tc>
        <w:tc>
          <w:tcPr>
            <w:tcW w:w="7188" w:type="dxa"/>
          </w:tcPr>
          <w:p w14:paraId="5073218F" w14:textId="77777777" w:rsidR="00F52B20" w:rsidRPr="00C33924" w:rsidRDefault="00F52B20" w:rsidP="00F52B20">
            <w:pPr>
              <w:spacing w:after="60"/>
              <w:rPr>
                <w:iCs/>
                <w:sz w:val="20"/>
                <w:szCs w:val="20"/>
              </w:rPr>
            </w:pPr>
            <w:r w:rsidRPr="00C33924">
              <w:rPr>
                <w:iCs/>
                <w:sz w:val="20"/>
                <w:szCs w:val="20"/>
              </w:rPr>
              <w:t>The currently approved</w:t>
            </w:r>
            <w:r w:rsidRPr="00C33924">
              <w:rPr>
                <w:rFonts w:ascii="Times New Roman Bold" w:hAnsi="Times New Roman Bold"/>
                <w:iCs/>
                <w:sz w:val="20"/>
                <w:szCs w:val="20"/>
              </w:rPr>
              <w:t xml:space="preserve"> </w:t>
            </w:r>
            <w:r w:rsidRPr="00C33924">
              <w:rPr>
                <w:iCs/>
                <w:sz w:val="20"/>
                <w:szCs w:val="20"/>
              </w:rPr>
              <w:t>Reserve Discount Factor</w:t>
            </w:r>
            <w:r w:rsidRPr="00C33924">
              <w:rPr>
                <w:iCs/>
                <w:sz w:val="20"/>
                <w:szCs w:val="20"/>
              </w:rPr>
              <w:tab/>
            </w:r>
          </w:p>
        </w:tc>
      </w:tr>
      <w:tr w:rsidR="00F52B20" w:rsidRPr="00C33924" w14:paraId="64EC3D60" w14:textId="77777777" w:rsidTr="00374D5C">
        <w:tc>
          <w:tcPr>
            <w:tcW w:w="1852" w:type="dxa"/>
          </w:tcPr>
          <w:p w14:paraId="59B09F9A" w14:textId="77777777" w:rsidR="00F52B20" w:rsidRPr="00C33924" w:rsidRDefault="00F52B20" w:rsidP="00F52B20">
            <w:pPr>
              <w:spacing w:after="60"/>
              <w:rPr>
                <w:iCs/>
                <w:sz w:val="20"/>
                <w:szCs w:val="20"/>
              </w:rPr>
            </w:pPr>
            <w:r w:rsidRPr="00C33924">
              <w:rPr>
                <w:iCs/>
                <w:sz w:val="20"/>
                <w:szCs w:val="20"/>
              </w:rPr>
              <w:t>RDF</w:t>
            </w:r>
            <w:r w:rsidRPr="00C33924">
              <w:rPr>
                <w:iCs/>
                <w:sz w:val="20"/>
                <w:szCs w:val="20"/>
                <w:vertAlign w:val="subscript"/>
              </w:rPr>
              <w:t>W</w:t>
            </w:r>
          </w:p>
        </w:tc>
        <w:tc>
          <w:tcPr>
            <w:tcW w:w="1281" w:type="dxa"/>
          </w:tcPr>
          <w:p w14:paraId="67E7ACE3" w14:textId="77777777" w:rsidR="00F52B20" w:rsidRPr="00C33924" w:rsidRDefault="00F52B20" w:rsidP="00F52B20">
            <w:pPr>
              <w:spacing w:after="60"/>
              <w:rPr>
                <w:iCs/>
                <w:sz w:val="20"/>
                <w:szCs w:val="20"/>
              </w:rPr>
            </w:pPr>
          </w:p>
        </w:tc>
        <w:tc>
          <w:tcPr>
            <w:tcW w:w="7188" w:type="dxa"/>
          </w:tcPr>
          <w:p w14:paraId="3DE0676B" w14:textId="77777777" w:rsidR="00F52B20" w:rsidRPr="00C33924" w:rsidRDefault="00F52B20" w:rsidP="00F52B20">
            <w:pPr>
              <w:spacing w:after="60"/>
              <w:rPr>
                <w:iCs/>
                <w:sz w:val="20"/>
                <w:szCs w:val="20"/>
              </w:rPr>
            </w:pPr>
            <w:r w:rsidRPr="00C33924">
              <w:rPr>
                <w:iCs/>
                <w:sz w:val="20"/>
                <w:szCs w:val="20"/>
              </w:rPr>
              <w:t>The currently approved Reserve Discount Factor for WGRs</w:t>
            </w:r>
          </w:p>
        </w:tc>
      </w:tr>
      <w:tr w:rsidR="00F52B20" w:rsidRPr="00C33924" w14:paraId="154C93D8" w14:textId="77777777" w:rsidTr="00374D5C">
        <w:tc>
          <w:tcPr>
            <w:tcW w:w="1852" w:type="dxa"/>
          </w:tcPr>
          <w:p w14:paraId="55FB6CFB" w14:textId="77777777" w:rsidR="00F52B20" w:rsidRPr="00C33924" w:rsidRDefault="00F52B20" w:rsidP="00F52B20">
            <w:pPr>
              <w:spacing w:after="60"/>
              <w:rPr>
                <w:iCs/>
                <w:sz w:val="20"/>
                <w:szCs w:val="20"/>
              </w:rPr>
            </w:pPr>
            <w:r w:rsidRPr="00C33924">
              <w:rPr>
                <w:iCs/>
                <w:sz w:val="20"/>
                <w:szCs w:val="20"/>
              </w:rPr>
              <w:t>LRDF_1</w:t>
            </w:r>
          </w:p>
        </w:tc>
        <w:tc>
          <w:tcPr>
            <w:tcW w:w="1281" w:type="dxa"/>
          </w:tcPr>
          <w:p w14:paraId="2990C29C" w14:textId="77777777" w:rsidR="00F52B20" w:rsidRPr="00C33924" w:rsidRDefault="00F52B20" w:rsidP="00F52B20">
            <w:pPr>
              <w:spacing w:after="60"/>
              <w:rPr>
                <w:iCs/>
                <w:sz w:val="20"/>
                <w:szCs w:val="20"/>
              </w:rPr>
            </w:pPr>
          </w:p>
        </w:tc>
        <w:tc>
          <w:tcPr>
            <w:tcW w:w="7188" w:type="dxa"/>
          </w:tcPr>
          <w:p w14:paraId="3186A3F4" w14:textId="77777777" w:rsidR="00F52B20" w:rsidRPr="00C33924" w:rsidRDefault="00F52B20" w:rsidP="00F52B20">
            <w:pPr>
              <w:spacing w:after="60"/>
              <w:rPr>
                <w:iCs/>
                <w:sz w:val="20"/>
                <w:szCs w:val="20"/>
              </w:rPr>
            </w:pPr>
            <w:r w:rsidRPr="00C33924">
              <w:rPr>
                <w:iCs/>
                <w:sz w:val="20"/>
                <w:szCs w:val="20"/>
              </w:rPr>
              <w:t>The currently approved Load Resource</w:t>
            </w:r>
            <w:r w:rsidRPr="00C33924">
              <w:rPr>
                <w:rFonts w:ascii="Times New Roman Bold" w:hAnsi="Times New Roman Bold"/>
                <w:iCs/>
                <w:sz w:val="20"/>
                <w:szCs w:val="20"/>
              </w:rPr>
              <w:t xml:space="preserve"> </w:t>
            </w:r>
            <w:r w:rsidRPr="00C33924">
              <w:rPr>
                <w:iCs/>
                <w:sz w:val="20"/>
                <w:szCs w:val="20"/>
              </w:rPr>
              <w:t>Reserve Discount Factor for Controllable Load Resources carrying Ancillary Service Resource Responsibility</w:t>
            </w:r>
          </w:p>
        </w:tc>
      </w:tr>
      <w:tr w:rsidR="00F52B20" w:rsidRPr="00C33924" w14:paraId="176383F6" w14:textId="77777777" w:rsidTr="00374D5C">
        <w:tc>
          <w:tcPr>
            <w:tcW w:w="1852" w:type="dxa"/>
          </w:tcPr>
          <w:p w14:paraId="35D094E5" w14:textId="77777777" w:rsidR="00F52B20" w:rsidRPr="00C33924" w:rsidRDefault="00F52B20" w:rsidP="00F52B20">
            <w:pPr>
              <w:spacing w:after="60"/>
              <w:rPr>
                <w:iCs/>
                <w:sz w:val="20"/>
                <w:szCs w:val="20"/>
              </w:rPr>
            </w:pPr>
            <w:r w:rsidRPr="00C33924">
              <w:rPr>
                <w:iCs/>
                <w:sz w:val="20"/>
                <w:szCs w:val="20"/>
              </w:rPr>
              <w:t>LRDF_2</w:t>
            </w:r>
          </w:p>
        </w:tc>
        <w:tc>
          <w:tcPr>
            <w:tcW w:w="1281" w:type="dxa"/>
          </w:tcPr>
          <w:p w14:paraId="1DECDD5A" w14:textId="77777777" w:rsidR="00F52B20" w:rsidRPr="00C33924" w:rsidRDefault="00F52B20" w:rsidP="00F52B20">
            <w:pPr>
              <w:spacing w:after="60"/>
              <w:rPr>
                <w:iCs/>
                <w:sz w:val="20"/>
                <w:szCs w:val="20"/>
              </w:rPr>
            </w:pPr>
          </w:p>
        </w:tc>
        <w:tc>
          <w:tcPr>
            <w:tcW w:w="7188" w:type="dxa"/>
          </w:tcPr>
          <w:p w14:paraId="22F4761A" w14:textId="77777777" w:rsidR="00F52B20" w:rsidRPr="00C33924" w:rsidRDefault="00F52B20" w:rsidP="00F52B20">
            <w:pPr>
              <w:spacing w:after="60"/>
              <w:rPr>
                <w:iCs/>
                <w:sz w:val="20"/>
                <w:szCs w:val="20"/>
              </w:rPr>
            </w:pPr>
            <w:r w:rsidRPr="00C33924">
              <w:rPr>
                <w:iCs/>
                <w:sz w:val="20"/>
                <w:szCs w:val="20"/>
              </w:rPr>
              <w:t>The currently approved Load Resource</w:t>
            </w:r>
            <w:r w:rsidRPr="00C33924">
              <w:rPr>
                <w:rFonts w:ascii="Times New Roman Bold" w:hAnsi="Times New Roman Bold"/>
                <w:iCs/>
                <w:sz w:val="20"/>
                <w:szCs w:val="20"/>
              </w:rPr>
              <w:t xml:space="preserve"> </w:t>
            </w:r>
            <w:r w:rsidRPr="00C33924">
              <w:rPr>
                <w:iCs/>
                <w:sz w:val="20"/>
                <w:szCs w:val="20"/>
              </w:rPr>
              <w:t>Reserve Discount Factor for Controllable Load Resources not carrying Ancillary Service Resource Responsibility</w:t>
            </w:r>
          </w:p>
        </w:tc>
      </w:tr>
      <w:tr w:rsidR="00F52B20" w:rsidRPr="00C33924" w14:paraId="3233BBBA" w14:textId="77777777" w:rsidTr="00374D5C">
        <w:tc>
          <w:tcPr>
            <w:tcW w:w="1852" w:type="dxa"/>
          </w:tcPr>
          <w:p w14:paraId="5FCA36E7" w14:textId="77777777" w:rsidR="00F52B20" w:rsidRPr="00C33924" w:rsidRDefault="00F52B20" w:rsidP="00F52B20">
            <w:pPr>
              <w:spacing w:after="60"/>
              <w:rPr>
                <w:iCs/>
                <w:sz w:val="20"/>
                <w:szCs w:val="20"/>
              </w:rPr>
            </w:pPr>
            <w:r w:rsidRPr="00C33924">
              <w:rPr>
                <w:iCs/>
                <w:sz w:val="20"/>
                <w:szCs w:val="20"/>
              </w:rPr>
              <w:t>NFRC</w:t>
            </w:r>
          </w:p>
        </w:tc>
        <w:tc>
          <w:tcPr>
            <w:tcW w:w="1281" w:type="dxa"/>
          </w:tcPr>
          <w:p w14:paraId="6BA92125" w14:textId="77777777" w:rsidR="00F52B20" w:rsidRPr="00C33924" w:rsidRDefault="00F52B20" w:rsidP="00F52B20">
            <w:pPr>
              <w:spacing w:after="60"/>
              <w:rPr>
                <w:iCs/>
                <w:sz w:val="20"/>
                <w:szCs w:val="20"/>
              </w:rPr>
            </w:pPr>
            <w:r w:rsidRPr="00C33924">
              <w:rPr>
                <w:iCs/>
                <w:sz w:val="20"/>
                <w:szCs w:val="20"/>
              </w:rPr>
              <w:t>MW</w:t>
            </w:r>
          </w:p>
        </w:tc>
        <w:tc>
          <w:tcPr>
            <w:tcW w:w="7188" w:type="dxa"/>
          </w:tcPr>
          <w:p w14:paraId="5269717D" w14:textId="77777777" w:rsidR="00F52B20" w:rsidRPr="00C33924" w:rsidRDefault="00F52B20" w:rsidP="00F52B20">
            <w:pPr>
              <w:spacing w:after="60"/>
              <w:rPr>
                <w:iCs/>
                <w:sz w:val="20"/>
                <w:szCs w:val="20"/>
              </w:rPr>
            </w:pPr>
            <w:r w:rsidRPr="00C33924">
              <w:rPr>
                <w:iCs/>
                <w:sz w:val="20"/>
                <w:szCs w:val="20"/>
              </w:rPr>
              <w:t>Non-Frequency Responsive Capacity</w:t>
            </w:r>
          </w:p>
        </w:tc>
      </w:tr>
    </w:tbl>
    <w:p w14:paraId="05B596F4" w14:textId="77777777" w:rsidR="00F52B20" w:rsidRPr="00C33924" w:rsidRDefault="00F52B20" w:rsidP="00F52B20">
      <w:pPr>
        <w:spacing w:before="240" w:after="240"/>
        <w:ind w:left="720" w:hanging="720"/>
        <w:rPr>
          <w:szCs w:val="20"/>
        </w:rPr>
      </w:pPr>
      <w:r w:rsidRPr="00C33924">
        <w:rPr>
          <w:szCs w:val="20"/>
        </w:rPr>
        <w:t>(2)</w:t>
      </w:r>
      <w:r w:rsidRPr="00C33924">
        <w:rPr>
          <w:szCs w:val="20"/>
        </w:rPr>
        <w:tab/>
        <w:t xml:space="preserve">Each QSE shall operate Resources providing Ancillary Service capacity to meet its obligations.  If a QSE experiences temporary conditions where its total obligation for </w:t>
      </w:r>
      <w:r w:rsidRPr="00C33924">
        <w:rPr>
          <w:szCs w:val="20"/>
        </w:rPr>
        <w:lastRenderedPageBreak/>
        <w:t>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226CD3F4" w14:textId="77777777" w:rsidR="00F52B20" w:rsidRPr="00C33924" w:rsidRDefault="00F52B20" w:rsidP="00F52B20">
      <w:pPr>
        <w:spacing w:after="240"/>
        <w:ind w:left="720" w:hanging="720"/>
        <w:rPr>
          <w:szCs w:val="20"/>
        </w:rPr>
      </w:pPr>
      <w:r w:rsidRPr="00C33924">
        <w:rPr>
          <w:szCs w:val="20"/>
        </w:rPr>
        <w:t>(3)</w:t>
      </w:r>
      <w:r w:rsidRPr="00C33924">
        <w:rPr>
          <w:szCs w:val="20"/>
        </w:rPr>
        <w:tab/>
        <w:t>The Load Resource</w:t>
      </w:r>
      <w:r w:rsidRPr="00C33924">
        <w:rPr>
          <w:rFonts w:ascii="Times New Roman Bold" w:hAnsi="Times New Roman Bold"/>
          <w:szCs w:val="20"/>
        </w:rPr>
        <w:t xml:space="preserve"> </w:t>
      </w:r>
      <w:r w:rsidRPr="00C33924">
        <w:rPr>
          <w:szCs w:val="20"/>
        </w:rPr>
        <w:t>Reserve Discount Factors (RDFs) for Controllable Load Resources (LRDF_1 and LRDF_2) shall be subject to review and approval by TAC.</w:t>
      </w:r>
    </w:p>
    <w:p w14:paraId="440BEBCA" w14:textId="77777777" w:rsidR="00F52B20" w:rsidRPr="00C33924" w:rsidRDefault="00F52B20" w:rsidP="00F52B20">
      <w:pPr>
        <w:spacing w:after="240"/>
        <w:ind w:left="720" w:hanging="720"/>
        <w:rPr>
          <w:szCs w:val="20"/>
        </w:rPr>
      </w:pPr>
      <w:r w:rsidRPr="00C33924">
        <w:rPr>
          <w:szCs w:val="20"/>
        </w:rPr>
        <w:t xml:space="preserve">(4) </w:t>
      </w:r>
      <w:r w:rsidRPr="00C33924">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52B20" w:rsidRPr="00F52B20" w14:paraId="4F58466B" w14:textId="77777777" w:rsidTr="00374D5C">
        <w:trPr>
          <w:trHeight w:val="206"/>
        </w:trPr>
        <w:tc>
          <w:tcPr>
            <w:tcW w:w="9350" w:type="dxa"/>
            <w:shd w:val="pct12" w:color="auto" w:fill="auto"/>
          </w:tcPr>
          <w:p w14:paraId="18618E69" w14:textId="77777777" w:rsidR="00F52B20" w:rsidRPr="00C33924" w:rsidRDefault="00F52B20" w:rsidP="00F52B20">
            <w:pPr>
              <w:spacing w:before="120" w:after="240"/>
              <w:rPr>
                <w:b/>
                <w:i/>
                <w:iCs/>
              </w:rPr>
            </w:pPr>
            <w:r w:rsidRPr="00C33924">
              <w:rPr>
                <w:b/>
                <w:i/>
                <w:iCs/>
              </w:rPr>
              <w:t>[NPRR863, NPRR987, NPRR1010, NPRR1014, and NPRR1029:  Replace applicable portions of Section 6.5.7.5 above with the following upon system implementation for NPRR863, NPRR987, NPRR1014, or NPRR1029; or upon system implementation of the Real-Time Co-Optimization (RTC) project for NPRR1010:]</w:t>
            </w:r>
          </w:p>
          <w:p w14:paraId="71A10671" w14:textId="77777777" w:rsidR="00F52B20" w:rsidRPr="00C33924" w:rsidRDefault="00F52B20" w:rsidP="00F52B20">
            <w:pPr>
              <w:keepNext/>
              <w:widowControl w:val="0"/>
              <w:tabs>
                <w:tab w:val="left" w:pos="1260"/>
              </w:tabs>
              <w:spacing w:before="240" w:after="240"/>
              <w:outlineLvl w:val="3"/>
              <w:rPr>
                <w:b/>
                <w:bCs/>
                <w:snapToGrid w:val="0"/>
                <w:szCs w:val="20"/>
              </w:rPr>
            </w:pPr>
            <w:bookmarkStart w:id="408" w:name="_Toc60040625"/>
            <w:bookmarkStart w:id="409" w:name="_Toc65151685"/>
            <w:bookmarkStart w:id="410" w:name="_Toc80174711"/>
            <w:r w:rsidRPr="00C33924">
              <w:rPr>
                <w:b/>
                <w:bCs/>
                <w:snapToGrid w:val="0"/>
                <w:szCs w:val="20"/>
              </w:rPr>
              <w:t>6.5.7.5</w:t>
            </w:r>
            <w:r w:rsidRPr="00C33924">
              <w:rPr>
                <w:b/>
                <w:bCs/>
                <w:snapToGrid w:val="0"/>
                <w:szCs w:val="20"/>
              </w:rPr>
              <w:tab/>
              <w:t>Ancillary Services Capacity Monitor</w:t>
            </w:r>
            <w:bookmarkEnd w:id="408"/>
            <w:bookmarkEnd w:id="409"/>
            <w:bookmarkEnd w:id="410"/>
          </w:p>
          <w:p w14:paraId="49811503" w14:textId="77777777" w:rsidR="00F52B20" w:rsidRPr="00C33924" w:rsidRDefault="00F52B20" w:rsidP="00F52B20">
            <w:pPr>
              <w:spacing w:after="240"/>
              <w:ind w:left="720" w:hanging="720"/>
              <w:rPr>
                <w:szCs w:val="20"/>
              </w:rPr>
            </w:pPr>
            <w:r w:rsidRPr="00C33924">
              <w:rPr>
                <w:szCs w:val="20"/>
              </w:rPr>
              <w:t>(1)</w:t>
            </w:r>
            <w:r w:rsidRPr="00C33924">
              <w:rPr>
                <w:szCs w:val="20"/>
              </w:rPr>
              <w:tab/>
              <w:t>Every ten seconds, ERCOT shall calculate the following and provide Real-Time summaries to ERCOT Operators and all Market Participants using ICCP and postings on the ERCOT website showing the Real-Time total system amount of:</w:t>
            </w:r>
          </w:p>
          <w:p w14:paraId="780FE695" w14:textId="77777777" w:rsidR="00F52B20" w:rsidRPr="00C33924" w:rsidRDefault="00F52B20" w:rsidP="00F52B20">
            <w:pPr>
              <w:spacing w:after="240"/>
              <w:ind w:left="1440" w:hanging="720"/>
              <w:rPr>
                <w:szCs w:val="20"/>
              </w:rPr>
            </w:pPr>
            <w:r w:rsidRPr="00C33924">
              <w:rPr>
                <w:szCs w:val="20"/>
              </w:rPr>
              <w:t>(a)</w:t>
            </w:r>
            <w:r w:rsidRPr="00C33924">
              <w:rPr>
                <w:szCs w:val="20"/>
              </w:rPr>
              <w:tab/>
              <w:t xml:space="preserve">RRS capability from: </w:t>
            </w:r>
          </w:p>
          <w:p w14:paraId="150DE1CF" w14:textId="77777777" w:rsidR="00F52B20" w:rsidRPr="00C33924" w:rsidRDefault="00F52B20" w:rsidP="00F52B20">
            <w:pPr>
              <w:spacing w:after="240"/>
              <w:ind w:left="2160" w:hanging="720"/>
              <w:rPr>
                <w:szCs w:val="20"/>
              </w:rPr>
            </w:pPr>
            <w:r w:rsidRPr="00C33924">
              <w:rPr>
                <w:szCs w:val="20"/>
              </w:rPr>
              <w:t>(i)</w:t>
            </w:r>
            <w:r w:rsidRPr="00C33924">
              <w:rPr>
                <w:szCs w:val="20"/>
              </w:rPr>
              <w:tab/>
              <w:t>Generation Resources and ESRs in the form of PFR;</w:t>
            </w:r>
          </w:p>
          <w:p w14:paraId="509C8975" w14:textId="77777777" w:rsidR="00F52B20" w:rsidRPr="00C33924" w:rsidRDefault="00F52B20" w:rsidP="00F52B20">
            <w:pPr>
              <w:spacing w:after="240"/>
              <w:ind w:left="2160" w:hanging="720"/>
              <w:rPr>
                <w:szCs w:val="20"/>
              </w:rPr>
            </w:pPr>
            <w:r w:rsidRPr="00C33924">
              <w:rPr>
                <w:szCs w:val="20"/>
              </w:rPr>
              <w:t>(ii)</w:t>
            </w:r>
            <w:r w:rsidRPr="00C33924">
              <w:rPr>
                <w:szCs w:val="20"/>
              </w:rPr>
              <w:tab/>
              <w:t>Load Resources, excluding Controllable Load Resources, capable of responding via under-frequency relay;</w:t>
            </w:r>
          </w:p>
          <w:p w14:paraId="20521D61" w14:textId="77777777" w:rsidR="00F52B20" w:rsidRPr="00C33924" w:rsidRDefault="00F52B20" w:rsidP="00F52B20">
            <w:pPr>
              <w:spacing w:after="240"/>
              <w:ind w:left="2160" w:hanging="720"/>
              <w:rPr>
                <w:szCs w:val="20"/>
              </w:rPr>
            </w:pPr>
            <w:r w:rsidRPr="00C33924">
              <w:rPr>
                <w:szCs w:val="20"/>
              </w:rPr>
              <w:t>(iii)</w:t>
            </w:r>
            <w:r w:rsidRPr="00C33924">
              <w:rPr>
                <w:szCs w:val="20"/>
              </w:rPr>
              <w:tab/>
              <w:t>Controllable Load Resources in the form of PFR; and</w:t>
            </w:r>
          </w:p>
          <w:p w14:paraId="093DDDD8" w14:textId="77777777" w:rsidR="00F52B20" w:rsidRPr="00C33924" w:rsidRDefault="00F52B20" w:rsidP="00F52B20">
            <w:pPr>
              <w:spacing w:after="240"/>
              <w:ind w:left="2160" w:hanging="720"/>
              <w:rPr>
                <w:szCs w:val="20"/>
              </w:rPr>
            </w:pPr>
            <w:r w:rsidRPr="00C33924">
              <w:rPr>
                <w:szCs w:val="20"/>
              </w:rPr>
              <w:t>(iv)</w:t>
            </w:r>
            <w:r w:rsidRPr="00C33924">
              <w:rPr>
                <w:szCs w:val="20"/>
              </w:rPr>
              <w:tab/>
              <w:t>Resources capable of Fast Frequency Response (FFR);</w:t>
            </w:r>
          </w:p>
          <w:p w14:paraId="25746583" w14:textId="77777777" w:rsidR="00F52B20" w:rsidRPr="00C33924" w:rsidRDefault="00F52B20" w:rsidP="00F52B20">
            <w:pPr>
              <w:spacing w:before="240" w:after="240"/>
              <w:ind w:left="1440" w:hanging="720"/>
              <w:rPr>
                <w:szCs w:val="20"/>
              </w:rPr>
            </w:pPr>
            <w:r w:rsidRPr="00C33924">
              <w:rPr>
                <w:szCs w:val="20"/>
              </w:rPr>
              <w:t>(b)</w:t>
            </w:r>
            <w:r w:rsidRPr="00C33924">
              <w:rPr>
                <w:szCs w:val="20"/>
              </w:rPr>
              <w:tab/>
              <w:t xml:space="preserve">Ancillary Service Resource awards for RRS to: </w:t>
            </w:r>
          </w:p>
          <w:p w14:paraId="7D671559" w14:textId="77777777" w:rsidR="00F52B20" w:rsidRPr="00C33924" w:rsidRDefault="00F52B20" w:rsidP="00F52B20">
            <w:pPr>
              <w:spacing w:after="240"/>
              <w:ind w:left="2160" w:hanging="720"/>
              <w:rPr>
                <w:szCs w:val="20"/>
              </w:rPr>
            </w:pPr>
            <w:r w:rsidRPr="00C33924">
              <w:rPr>
                <w:szCs w:val="20"/>
              </w:rPr>
              <w:t>(i)</w:t>
            </w:r>
            <w:r w:rsidRPr="00C33924">
              <w:rPr>
                <w:szCs w:val="20"/>
              </w:rPr>
              <w:tab/>
              <w:t>Generation Resources and ESRs in the form of PFR;</w:t>
            </w:r>
          </w:p>
          <w:p w14:paraId="76AAF176" w14:textId="77777777" w:rsidR="00F52B20" w:rsidRPr="00C33924" w:rsidRDefault="00F52B20" w:rsidP="00F52B20">
            <w:pPr>
              <w:spacing w:after="240"/>
              <w:ind w:left="2160" w:hanging="720"/>
              <w:rPr>
                <w:szCs w:val="20"/>
              </w:rPr>
            </w:pPr>
            <w:r w:rsidRPr="00C33924">
              <w:rPr>
                <w:szCs w:val="20"/>
              </w:rPr>
              <w:t>(ii)</w:t>
            </w:r>
            <w:r w:rsidRPr="00C33924">
              <w:rPr>
                <w:szCs w:val="20"/>
              </w:rPr>
              <w:tab/>
              <w:t>Load Resources, excluding Controllable Load Resources, capable of responding by under-frequency relay;</w:t>
            </w:r>
          </w:p>
          <w:p w14:paraId="16FE3F12" w14:textId="77777777" w:rsidR="00F52B20" w:rsidRPr="00C33924" w:rsidRDefault="00F52B20" w:rsidP="00F52B20">
            <w:pPr>
              <w:spacing w:after="240"/>
              <w:ind w:left="2160" w:hanging="720"/>
              <w:rPr>
                <w:szCs w:val="20"/>
              </w:rPr>
            </w:pPr>
            <w:r w:rsidRPr="00C33924">
              <w:rPr>
                <w:szCs w:val="20"/>
              </w:rPr>
              <w:lastRenderedPageBreak/>
              <w:t>(iii)</w:t>
            </w:r>
            <w:r w:rsidRPr="00C33924">
              <w:rPr>
                <w:szCs w:val="20"/>
              </w:rPr>
              <w:tab/>
              <w:t>Controllable Load Resources in the form of PFR; and</w:t>
            </w:r>
          </w:p>
          <w:p w14:paraId="32C64B1D" w14:textId="77777777" w:rsidR="00F52B20" w:rsidRPr="00C33924" w:rsidRDefault="00F52B20" w:rsidP="00F52B20">
            <w:pPr>
              <w:spacing w:after="240"/>
              <w:ind w:left="2160" w:hanging="720"/>
              <w:rPr>
                <w:szCs w:val="20"/>
              </w:rPr>
            </w:pPr>
            <w:r w:rsidRPr="00C33924">
              <w:rPr>
                <w:szCs w:val="20"/>
              </w:rPr>
              <w:t>(iv)</w:t>
            </w:r>
            <w:r w:rsidRPr="00C33924">
              <w:rPr>
                <w:szCs w:val="20"/>
              </w:rPr>
              <w:tab/>
              <w:t>Resources providing FFR;</w:t>
            </w:r>
          </w:p>
          <w:p w14:paraId="7C3C6C80" w14:textId="77777777" w:rsidR="00F52B20" w:rsidRPr="00C33924" w:rsidRDefault="00F52B20" w:rsidP="00F52B20">
            <w:pPr>
              <w:spacing w:after="240"/>
              <w:ind w:left="1440" w:hanging="720"/>
              <w:rPr>
                <w:szCs w:val="20"/>
              </w:rPr>
            </w:pPr>
            <w:r w:rsidRPr="00C33924">
              <w:rPr>
                <w:szCs w:val="20"/>
              </w:rPr>
              <w:t>(c)</w:t>
            </w:r>
            <w:r w:rsidRPr="00C33924">
              <w:rPr>
                <w:szCs w:val="20"/>
              </w:rPr>
              <w:tab/>
              <w:t xml:space="preserve">ECRS capability from: </w:t>
            </w:r>
          </w:p>
          <w:p w14:paraId="351B69F4" w14:textId="77777777" w:rsidR="00F52B20" w:rsidRPr="00C33924" w:rsidRDefault="00F52B20" w:rsidP="00F52B20">
            <w:pPr>
              <w:spacing w:after="240"/>
              <w:ind w:left="2160" w:hanging="720"/>
              <w:rPr>
                <w:szCs w:val="20"/>
              </w:rPr>
            </w:pPr>
            <w:r w:rsidRPr="00C33924">
              <w:rPr>
                <w:szCs w:val="20"/>
              </w:rPr>
              <w:t>(i)</w:t>
            </w:r>
            <w:r w:rsidRPr="00C33924">
              <w:rPr>
                <w:szCs w:val="20"/>
              </w:rPr>
              <w:tab/>
              <w:t>Generation Resources;</w:t>
            </w:r>
          </w:p>
          <w:p w14:paraId="77BC8E6D" w14:textId="77777777" w:rsidR="00F52B20" w:rsidRPr="00C33924" w:rsidRDefault="00F52B20" w:rsidP="00F52B20">
            <w:pPr>
              <w:spacing w:after="240"/>
              <w:ind w:left="2160" w:hanging="720"/>
              <w:rPr>
                <w:szCs w:val="20"/>
              </w:rPr>
            </w:pPr>
            <w:r w:rsidRPr="00C33924">
              <w:rPr>
                <w:szCs w:val="20"/>
              </w:rPr>
              <w:t>(ii)</w:t>
            </w:r>
            <w:r w:rsidRPr="00C33924">
              <w:rPr>
                <w:szCs w:val="20"/>
              </w:rPr>
              <w:tab/>
              <w:t xml:space="preserve">Load Resources excluding Controllable Load Resources; </w:t>
            </w:r>
          </w:p>
          <w:p w14:paraId="17B0F52B" w14:textId="77777777" w:rsidR="00F52B20" w:rsidRPr="00C33924" w:rsidRDefault="00F52B20" w:rsidP="00F52B20">
            <w:pPr>
              <w:spacing w:after="240"/>
              <w:ind w:left="2160" w:hanging="720"/>
              <w:rPr>
                <w:szCs w:val="20"/>
              </w:rPr>
            </w:pPr>
            <w:r w:rsidRPr="00C33924">
              <w:rPr>
                <w:szCs w:val="20"/>
              </w:rPr>
              <w:t>(iii)</w:t>
            </w:r>
            <w:r w:rsidRPr="00C33924">
              <w:rPr>
                <w:szCs w:val="20"/>
              </w:rPr>
              <w:tab/>
              <w:t>Controllable Load Resources;</w:t>
            </w:r>
          </w:p>
          <w:p w14:paraId="7ABA38FA" w14:textId="77777777" w:rsidR="00F52B20" w:rsidRPr="00C33924" w:rsidRDefault="00F52B20" w:rsidP="00F52B20">
            <w:pPr>
              <w:spacing w:after="240"/>
              <w:ind w:left="2160" w:hanging="720"/>
              <w:rPr>
                <w:szCs w:val="20"/>
              </w:rPr>
            </w:pPr>
            <w:r w:rsidRPr="00C33924">
              <w:rPr>
                <w:szCs w:val="20"/>
              </w:rPr>
              <w:t>(iv)</w:t>
            </w:r>
            <w:r w:rsidRPr="00C33924">
              <w:rPr>
                <w:szCs w:val="20"/>
              </w:rPr>
              <w:tab/>
              <w:t>Quick Start Generation Resources (QSGRs); and</w:t>
            </w:r>
          </w:p>
          <w:p w14:paraId="5528BE2A" w14:textId="77777777" w:rsidR="00F52B20" w:rsidRPr="00C33924" w:rsidRDefault="00F52B20" w:rsidP="00F52B20">
            <w:pPr>
              <w:spacing w:after="240"/>
              <w:ind w:left="2160" w:hanging="720"/>
              <w:rPr>
                <w:szCs w:val="20"/>
              </w:rPr>
            </w:pPr>
            <w:r w:rsidRPr="00C33924">
              <w:rPr>
                <w:szCs w:val="20"/>
              </w:rPr>
              <w:t xml:space="preserve">(v) </w:t>
            </w:r>
            <w:r w:rsidRPr="00C33924">
              <w:rPr>
                <w:szCs w:val="20"/>
              </w:rPr>
              <w:tab/>
              <w:t>ESRs.</w:t>
            </w:r>
          </w:p>
          <w:p w14:paraId="1714281A" w14:textId="77777777" w:rsidR="00F52B20" w:rsidRPr="00C33924" w:rsidRDefault="00F52B20" w:rsidP="00F52B20">
            <w:pPr>
              <w:spacing w:after="240"/>
              <w:ind w:left="1440" w:hanging="720"/>
              <w:rPr>
                <w:szCs w:val="20"/>
              </w:rPr>
            </w:pPr>
            <w:r w:rsidRPr="00C33924">
              <w:rPr>
                <w:szCs w:val="20"/>
              </w:rPr>
              <w:t>(d)</w:t>
            </w:r>
            <w:r w:rsidRPr="00C33924">
              <w:rPr>
                <w:szCs w:val="20"/>
              </w:rPr>
              <w:tab/>
              <w:t xml:space="preserve">Ancillary Service Resource awards for ECRS to: </w:t>
            </w:r>
          </w:p>
          <w:p w14:paraId="7B5334EC" w14:textId="77777777" w:rsidR="00F52B20" w:rsidRPr="00C33924" w:rsidRDefault="00F52B20" w:rsidP="00F52B20">
            <w:pPr>
              <w:spacing w:after="240"/>
              <w:ind w:left="2160" w:hanging="720"/>
              <w:rPr>
                <w:szCs w:val="20"/>
              </w:rPr>
            </w:pPr>
            <w:r w:rsidRPr="00C33924">
              <w:rPr>
                <w:szCs w:val="20"/>
              </w:rPr>
              <w:t>(i)</w:t>
            </w:r>
            <w:r w:rsidRPr="00C33924">
              <w:rPr>
                <w:szCs w:val="20"/>
              </w:rPr>
              <w:tab/>
              <w:t>Generation Resources;</w:t>
            </w:r>
          </w:p>
          <w:p w14:paraId="42224CE0" w14:textId="77777777" w:rsidR="00F52B20" w:rsidRPr="00C33924" w:rsidRDefault="00F52B20" w:rsidP="00F52B20">
            <w:pPr>
              <w:spacing w:after="240"/>
              <w:ind w:left="2160" w:hanging="720"/>
              <w:rPr>
                <w:szCs w:val="20"/>
              </w:rPr>
            </w:pPr>
            <w:r w:rsidRPr="00C33924">
              <w:rPr>
                <w:szCs w:val="20"/>
              </w:rPr>
              <w:t>(ii)</w:t>
            </w:r>
            <w:r w:rsidRPr="00C33924">
              <w:rPr>
                <w:szCs w:val="20"/>
              </w:rPr>
              <w:tab/>
              <w:t>Load Resources excluding Controllable Load Resources; and</w:t>
            </w:r>
          </w:p>
          <w:p w14:paraId="38EC130E" w14:textId="77777777" w:rsidR="00F52B20" w:rsidRPr="00C33924" w:rsidRDefault="00F52B20" w:rsidP="00F52B20">
            <w:pPr>
              <w:spacing w:after="240"/>
              <w:ind w:left="2160" w:hanging="720"/>
              <w:rPr>
                <w:szCs w:val="20"/>
              </w:rPr>
            </w:pPr>
            <w:r w:rsidRPr="00C33924">
              <w:rPr>
                <w:szCs w:val="20"/>
              </w:rPr>
              <w:t>(iii)</w:t>
            </w:r>
            <w:r w:rsidRPr="00C33924">
              <w:rPr>
                <w:szCs w:val="20"/>
              </w:rPr>
              <w:tab/>
              <w:t>Controllable Load Resources;</w:t>
            </w:r>
          </w:p>
          <w:p w14:paraId="53A3C638" w14:textId="77777777" w:rsidR="00F52B20" w:rsidRPr="00C33924" w:rsidRDefault="00F52B20" w:rsidP="00F52B20">
            <w:pPr>
              <w:spacing w:after="240"/>
              <w:ind w:left="2160" w:hanging="720"/>
              <w:rPr>
                <w:szCs w:val="20"/>
              </w:rPr>
            </w:pPr>
            <w:r w:rsidRPr="00C33924">
              <w:rPr>
                <w:szCs w:val="20"/>
              </w:rPr>
              <w:t>(iv)</w:t>
            </w:r>
            <w:r w:rsidRPr="00C33924">
              <w:rPr>
                <w:szCs w:val="20"/>
              </w:rPr>
              <w:tab/>
              <w:t>QSGRs; and</w:t>
            </w:r>
          </w:p>
          <w:p w14:paraId="4CF82CC8" w14:textId="77777777" w:rsidR="00F52B20" w:rsidRPr="00C33924" w:rsidRDefault="00F52B20" w:rsidP="00F52B20">
            <w:pPr>
              <w:spacing w:after="240"/>
              <w:ind w:left="2160" w:hanging="720"/>
              <w:rPr>
                <w:szCs w:val="20"/>
              </w:rPr>
            </w:pPr>
            <w:r w:rsidRPr="00C33924">
              <w:rPr>
                <w:szCs w:val="20"/>
              </w:rPr>
              <w:t xml:space="preserve">(v) </w:t>
            </w:r>
            <w:r w:rsidRPr="00C33924">
              <w:rPr>
                <w:szCs w:val="20"/>
              </w:rPr>
              <w:tab/>
              <w:t>ESRs.</w:t>
            </w:r>
          </w:p>
          <w:p w14:paraId="67DAD7B6" w14:textId="77777777" w:rsidR="00F52B20" w:rsidRPr="00C33924" w:rsidRDefault="00F52B20" w:rsidP="00F52B20">
            <w:pPr>
              <w:spacing w:before="240" w:after="240"/>
              <w:ind w:left="1440" w:hanging="720"/>
              <w:rPr>
                <w:szCs w:val="20"/>
              </w:rPr>
            </w:pPr>
            <w:r w:rsidRPr="00C33924">
              <w:rPr>
                <w:szCs w:val="20"/>
              </w:rPr>
              <w:t>(e)</w:t>
            </w:r>
            <w:r w:rsidRPr="00C33924">
              <w:rPr>
                <w:szCs w:val="20"/>
              </w:rPr>
              <w:tab/>
              <w:t xml:space="preserve">ECRS manually deployed by Resources with a Resource Status of ONSC; </w:t>
            </w:r>
          </w:p>
          <w:p w14:paraId="51923FE7" w14:textId="77777777" w:rsidR="00F52B20" w:rsidRPr="00C33924" w:rsidRDefault="00F52B20" w:rsidP="00F52B20">
            <w:pPr>
              <w:spacing w:before="240" w:after="240"/>
              <w:ind w:left="1440" w:hanging="720"/>
              <w:rPr>
                <w:szCs w:val="20"/>
              </w:rPr>
            </w:pPr>
            <w:r w:rsidRPr="00C33924">
              <w:rPr>
                <w:szCs w:val="20"/>
              </w:rPr>
              <w:t>(f)</w:t>
            </w:r>
            <w:r w:rsidRPr="00C33924">
              <w:rPr>
                <w:szCs w:val="20"/>
              </w:rPr>
              <w:tab/>
              <w:t xml:space="preserve">Non-Spin available from: </w:t>
            </w:r>
          </w:p>
          <w:p w14:paraId="72AA5223" w14:textId="77777777" w:rsidR="00F52B20" w:rsidRPr="00C33924" w:rsidRDefault="00F52B20" w:rsidP="00F52B20">
            <w:pPr>
              <w:spacing w:after="240"/>
              <w:ind w:left="2160" w:hanging="720"/>
              <w:rPr>
                <w:szCs w:val="20"/>
              </w:rPr>
            </w:pPr>
            <w:r w:rsidRPr="00C33924">
              <w:rPr>
                <w:szCs w:val="20"/>
              </w:rPr>
              <w:t>(i)</w:t>
            </w:r>
            <w:r w:rsidRPr="00C33924">
              <w:rPr>
                <w:szCs w:val="20"/>
              </w:rPr>
              <w:tab/>
              <w:t>On-Line Generation Resources with Energy Offer Curves;</w:t>
            </w:r>
          </w:p>
          <w:p w14:paraId="0B1E0506" w14:textId="77777777" w:rsidR="00F52B20" w:rsidRPr="00C33924" w:rsidRDefault="00F52B20" w:rsidP="00F52B20">
            <w:pPr>
              <w:spacing w:after="240"/>
              <w:ind w:left="2160" w:hanging="720"/>
              <w:rPr>
                <w:szCs w:val="20"/>
              </w:rPr>
            </w:pPr>
            <w:r w:rsidRPr="00C33924">
              <w:rPr>
                <w:szCs w:val="20"/>
              </w:rPr>
              <w:t>(ii)</w:t>
            </w:r>
            <w:r w:rsidRPr="00C33924">
              <w:rPr>
                <w:szCs w:val="20"/>
              </w:rPr>
              <w:tab/>
              <w:t xml:space="preserve">Undeployed Load Resources; </w:t>
            </w:r>
          </w:p>
          <w:p w14:paraId="19B377D8" w14:textId="77777777" w:rsidR="00F52B20" w:rsidRPr="00C33924" w:rsidRDefault="00F52B20" w:rsidP="00F52B20">
            <w:pPr>
              <w:spacing w:after="240"/>
              <w:ind w:left="2160" w:hanging="720"/>
              <w:rPr>
                <w:szCs w:val="20"/>
              </w:rPr>
            </w:pPr>
            <w:r w:rsidRPr="00C33924">
              <w:rPr>
                <w:szCs w:val="20"/>
              </w:rPr>
              <w:t>(iii)</w:t>
            </w:r>
            <w:r w:rsidRPr="00C33924">
              <w:rPr>
                <w:szCs w:val="20"/>
              </w:rPr>
              <w:tab/>
              <w:t>Off-Line Generation Resources and On-Line Generation Resources with power augmentation;</w:t>
            </w:r>
          </w:p>
          <w:p w14:paraId="150969F2" w14:textId="77777777" w:rsidR="00F52B20" w:rsidRPr="00C33924" w:rsidRDefault="00F52B20" w:rsidP="00F52B20">
            <w:pPr>
              <w:spacing w:after="240"/>
              <w:ind w:left="2160" w:hanging="720"/>
              <w:rPr>
                <w:szCs w:val="20"/>
              </w:rPr>
            </w:pPr>
            <w:r w:rsidRPr="00C33924">
              <w:rPr>
                <w:szCs w:val="20"/>
              </w:rPr>
              <w:t>(iv)</w:t>
            </w:r>
            <w:r w:rsidRPr="00C33924">
              <w:rPr>
                <w:szCs w:val="20"/>
              </w:rPr>
              <w:tab/>
              <w:t>Resources with Output Schedules; and</w:t>
            </w:r>
          </w:p>
          <w:p w14:paraId="25321F8A" w14:textId="77777777" w:rsidR="00F52B20" w:rsidRPr="00C33924" w:rsidRDefault="00F52B20" w:rsidP="00F52B20">
            <w:pPr>
              <w:spacing w:after="240"/>
              <w:ind w:left="2160" w:hanging="720"/>
              <w:rPr>
                <w:szCs w:val="20"/>
              </w:rPr>
            </w:pPr>
            <w:r w:rsidRPr="00C33924">
              <w:rPr>
                <w:szCs w:val="20"/>
              </w:rPr>
              <w:t xml:space="preserve">(v) </w:t>
            </w:r>
            <w:r w:rsidRPr="00C33924">
              <w:rPr>
                <w:szCs w:val="20"/>
              </w:rPr>
              <w:tab/>
              <w:t>ESRs.</w:t>
            </w:r>
          </w:p>
          <w:p w14:paraId="0EF0B492" w14:textId="77777777" w:rsidR="00F52B20" w:rsidRPr="00C33924" w:rsidRDefault="00F52B20" w:rsidP="00F52B20">
            <w:pPr>
              <w:spacing w:after="240"/>
              <w:ind w:left="1440" w:hanging="720"/>
              <w:rPr>
                <w:szCs w:val="20"/>
              </w:rPr>
            </w:pPr>
            <w:r w:rsidRPr="00C33924">
              <w:rPr>
                <w:szCs w:val="20"/>
              </w:rPr>
              <w:t>(g)</w:t>
            </w:r>
            <w:r w:rsidRPr="00C33924">
              <w:rPr>
                <w:szCs w:val="20"/>
              </w:rPr>
              <w:tab/>
              <w:t>Ancillary Service Resource awards for Non-Spin to:</w:t>
            </w:r>
          </w:p>
          <w:p w14:paraId="434C0ACC" w14:textId="77777777" w:rsidR="00F52B20" w:rsidRPr="00C33924" w:rsidRDefault="00F52B20" w:rsidP="00F52B20">
            <w:pPr>
              <w:spacing w:after="240"/>
              <w:ind w:left="2160" w:hanging="720"/>
              <w:rPr>
                <w:szCs w:val="20"/>
              </w:rPr>
            </w:pPr>
            <w:r w:rsidRPr="00C33924">
              <w:rPr>
                <w:szCs w:val="20"/>
              </w:rPr>
              <w:t>(i)</w:t>
            </w:r>
            <w:r w:rsidRPr="00C33924">
              <w:rPr>
                <w:szCs w:val="20"/>
              </w:rPr>
              <w:tab/>
              <w:t>On-Line Generation Resources with Energy Offer Curves;</w:t>
            </w:r>
          </w:p>
          <w:p w14:paraId="57471211" w14:textId="77777777" w:rsidR="00F52B20" w:rsidRPr="00C33924" w:rsidRDefault="00F52B20" w:rsidP="00F52B20">
            <w:pPr>
              <w:spacing w:after="240"/>
              <w:ind w:left="2160" w:hanging="720"/>
              <w:rPr>
                <w:szCs w:val="20"/>
              </w:rPr>
            </w:pPr>
            <w:r w:rsidRPr="00C33924">
              <w:rPr>
                <w:szCs w:val="20"/>
              </w:rPr>
              <w:lastRenderedPageBreak/>
              <w:t>(ii)</w:t>
            </w:r>
            <w:r w:rsidRPr="00C33924">
              <w:rPr>
                <w:szCs w:val="20"/>
              </w:rPr>
              <w:tab/>
              <w:t>On-Line Generation Resources with Output Schedules;</w:t>
            </w:r>
          </w:p>
          <w:p w14:paraId="5C8D0DD6" w14:textId="77777777" w:rsidR="00F52B20" w:rsidRPr="00C33924" w:rsidRDefault="00F52B20" w:rsidP="00F52B20">
            <w:pPr>
              <w:spacing w:after="240"/>
              <w:ind w:left="2160" w:hanging="720"/>
              <w:rPr>
                <w:szCs w:val="20"/>
              </w:rPr>
            </w:pPr>
            <w:r w:rsidRPr="00C33924">
              <w:rPr>
                <w:szCs w:val="20"/>
              </w:rPr>
              <w:t>(iii)</w:t>
            </w:r>
            <w:r w:rsidRPr="00C33924">
              <w:rPr>
                <w:szCs w:val="20"/>
              </w:rPr>
              <w:tab/>
              <w:t xml:space="preserve">Load Resources; </w:t>
            </w:r>
          </w:p>
          <w:p w14:paraId="2A58A7A8" w14:textId="77777777" w:rsidR="00F52B20" w:rsidRPr="00C33924" w:rsidRDefault="00F52B20" w:rsidP="00F52B20">
            <w:pPr>
              <w:spacing w:after="240"/>
              <w:ind w:left="2160" w:hanging="720"/>
              <w:rPr>
                <w:szCs w:val="20"/>
              </w:rPr>
            </w:pPr>
            <w:r w:rsidRPr="00C33924">
              <w:rPr>
                <w:szCs w:val="20"/>
              </w:rPr>
              <w:t>(iv)</w:t>
            </w:r>
            <w:r w:rsidRPr="00C33924">
              <w:rPr>
                <w:szCs w:val="20"/>
              </w:rPr>
              <w:tab/>
              <w:t>Off-Line Generation Resources excluding Quick Start Generation Resources (QSGRs), including Non-Spin awards on power augmentation capacity that is not active on On-Line Generation Resources;</w:t>
            </w:r>
          </w:p>
          <w:p w14:paraId="26249480" w14:textId="77777777" w:rsidR="00F52B20" w:rsidRPr="00C33924" w:rsidRDefault="00F52B20" w:rsidP="00F52B20">
            <w:pPr>
              <w:spacing w:after="240"/>
              <w:ind w:left="2160" w:hanging="720"/>
              <w:rPr>
                <w:szCs w:val="20"/>
              </w:rPr>
            </w:pPr>
            <w:r w:rsidRPr="00C33924">
              <w:rPr>
                <w:szCs w:val="20"/>
              </w:rPr>
              <w:t>(v)</w:t>
            </w:r>
            <w:r w:rsidRPr="00C33924">
              <w:rPr>
                <w:szCs w:val="20"/>
              </w:rPr>
              <w:tab/>
              <w:t>QSGRs; and</w:t>
            </w:r>
          </w:p>
          <w:p w14:paraId="6461BC61" w14:textId="77777777" w:rsidR="00F52B20" w:rsidRPr="00C33924" w:rsidRDefault="00F52B20" w:rsidP="00F52B20">
            <w:pPr>
              <w:spacing w:after="240"/>
              <w:ind w:left="2160" w:hanging="720"/>
              <w:rPr>
                <w:szCs w:val="20"/>
              </w:rPr>
            </w:pPr>
            <w:r w:rsidRPr="00C33924">
              <w:rPr>
                <w:szCs w:val="20"/>
              </w:rPr>
              <w:t>(vi)</w:t>
            </w:r>
            <w:r w:rsidRPr="00C33924">
              <w:rPr>
                <w:szCs w:val="20"/>
              </w:rPr>
              <w:tab/>
              <w:t>ESRs.</w:t>
            </w:r>
          </w:p>
          <w:p w14:paraId="1484B2D4" w14:textId="77777777" w:rsidR="00F52B20" w:rsidRPr="00C33924" w:rsidRDefault="00F52B20" w:rsidP="00F52B20">
            <w:pPr>
              <w:spacing w:after="240"/>
              <w:ind w:left="1440" w:hanging="720"/>
              <w:rPr>
                <w:szCs w:val="20"/>
              </w:rPr>
            </w:pPr>
            <w:r w:rsidRPr="00C33924">
              <w:rPr>
                <w:szCs w:val="20"/>
              </w:rPr>
              <w:t>(h)</w:t>
            </w:r>
            <w:r w:rsidRPr="00C33924">
              <w:rPr>
                <w:szCs w:val="20"/>
              </w:rPr>
              <w:tab/>
              <w:t>Reg-Up and Reg-Down capability;</w:t>
            </w:r>
          </w:p>
          <w:p w14:paraId="41CD1D79" w14:textId="77777777" w:rsidR="00F52B20" w:rsidRPr="00C33924" w:rsidRDefault="00F52B20" w:rsidP="00F52B20">
            <w:pPr>
              <w:spacing w:after="240"/>
              <w:ind w:left="1440" w:hanging="720"/>
              <w:rPr>
                <w:szCs w:val="20"/>
              </w:rPr>
            </w:pPr>
            <w:r w:rsidRPr="00C33924">
              <w:rPr>
                <w:szCs w:val="20"/>
              </w:rPr>
              <w:t>(i)</w:t>
            </w:r>
            <w:r w:rsidRPr="00C33924">
              <w:rPr>
                <w:szCs w:val="20"/>
              </w:rPr>
              <w:tab/>
              <w:t>Undeployed Reg-Up and Reg-Down;</w:t>
            </w:r>
          </w:p>
          <w:p w14:paraId="74F0761B" w14:textId="77777777" w:rsidR="00F52B20" w:rsidRPr="00C33924" w:rsidRDefault="00F52B20" w:rsidP="00F52B20">
            <w:pPr>
              <w:spacing w:after="240"/>
              <w:ind w:left="1440" w:hanging="720"/>
              <w:rPr>
                <w:szCs w:val="20"/>
              </w:rPr>
            </w:pPr>
            <w:r w:rsidRPr="00C33924">
              <w:rPr>
                <w:szCs w:val="20"/>
              </w:rPr>
              <w:t>(j)</w:t>
            </w:r>
            <w:r w:rsidRPr="00C33924">
              <w:rPr>
                <w:szCs w:val="20"/>
              </w:rPr>
              <w:tab/>
              <w:t>Ancillary Service Resource awards for Reg-Up and Reg-Down;</w:t>
            </w:r>
          </w:p>
          <w:p w14:paraId="47EFF121" w14:textId="77777777" w:rsidR="00F52B20" w:rsidRPr="00C33924" w:rsidRDefault="00F52B20" w:rsidP="00F52B20">
            <w:pPr>
              <w:spacing w:after="240"/>
              <w:ind w:left="1440" w:hanging="720"/>
              <w:rPr>
                <w:szCs w:val="20"/>
              </w:rPr>
            </w:pPr>
            <w:r w:rsidRPr="00C33924">
              <w:rPr>
                <w:szCs w:val="20"/>
              </w:rPr>
              <w:t>(k)</w:t>
            </w:r>
            <w:r w:rsidRPr="00C33924">
              <w:rPr>
                <w:szCs w:val="20"/>
              </w:rPr>
              <w:tab/>
              <w:t>Deployed Reg-Up and Reg-Down;</w:t>
            </w:r>
          </w:p>
          <w:p w14:paraId="5B025AA0" w14:textId="77777777" w:rsidR="00F52B20" w:rsidRPr="00C33924" w:rsidRDefault="00F52B20" w:rsidP="00F52B20">
            <w:pPr>
              <w:spacing w:after="240"/>
              <w:ind w:left="1440" w:hanging="720"/>
              <w:rPr>
                <w:szCs w:val="20"/>
              </w:rPr>
            </w:pPr>
            <w:r w:rsidRPr="00C33924">
              <w:rPr>
                <w:szCs w:val="20"/>
              </w:rPr>
              <w:t>(l)</w:t>
            </w:r>
            <w:r w:rsidRPr="00C33924">
              <w:rPr>
                <w:szCs w:val="20"/>
              </w:rPr>
              <w:tab/>
              <w:t>Available capacity:</w:t>
            </w:r>
          </w:p>
          <w:p w14:paraId="045B8B96" w14:textId="77777777" w:rsidR="00F52B20" w:rsidRPr="00C33924" w:rsidRDefault="00F52B20" w:rsidP="00F52B20">
            <w:pPr>
              <w:spacing w:after="240"/>
              <w:ind w:left="2160" w:hanging="720"/>
              <w:rPr>
                <w:szCs w:val="20"/>
              </w:rPr>
            </w:pPr>
            <w:r w:rsidRPr="00C33924">
              <w:rPr>
                <w:szCs w:val="20"/>
              </w:rPr>
              <w:t>(i)</w:t>
            </w:r>
            <w:r w:rsidRPr="00C33924">
              <w:rPr>
                <w:szCs w:val="20"/>
              </w:rPr>
              <w:tab/>
              <w:t>With Energy Offer Curves in the ERCOT System that can be used to increase Generation Resource Base Points in SCED;</w:t>
            </w:r>
          </w:p>
          <w:p w14:paraId="4706BCB4" w14:textId="77777777" w:rsidR="00F52B20" w:rsidRPr="00C33924" w:rsidRDefault="00F52B20" w:rsidP="00F52B20">
            <w:pPr>
              <w:spacing w:after="240"/>
              <w:ind w:left="2160" w:hanging="720"/>
              <w:rPr>
                <w:szCs w:val="20"/>
              </w:rPr>
            </w:pPr>
            <w:r w:rsidRPr="00C33924">
              <w:rPr>
                <w:szCs w:val="20"/>
              </w:rPr>
              <w:t>(ii)</w:t>
            </w:r>
            <w:r w:rsidRPr="00C33924">
              <w:rPr>
                <w:szCs w:val="20"/>
              </w:rPr>
              <w:tab/>
              <w:t xml:space="preserve">With Energy Offer Curves in the ERCOT System that can be used to decrease Generation Resource Base Points in SCED; </w:t>
            </w:r>
          </w:p>
          <w:p w14:paraId="68821C9B" w14:textId="77777777" w:rsidR="00F52B20" w:rsidRPr="00C33924" w:rsidRDefault="00F52B20" w:rsidP="00F52B20">
            <w:pPr>
              <w:spacing w:after="240"/>
              <w:ind w:left="2160" w:hanging="720"/>
              <w:rPr>
                <w:szCs w:val="20"/>
              </w:rPr>
            </w:pPr>
            <w:r w:rsidRPr="00C33924">
              <w:rPr>
                <w:szCs w:val="20"/>
              </w:rPr>
              <w:t>(iii)</w:t>
            </w:r>
            <w:r w:rsidRPr="00C33924">
              <w:rPr>
                <w:szCs w:val="20"/>
              </w:rPr>
              <w:tab/>
              <w:t xml:space="preserve">Without Energy Offer Curves in the ERCOT System that can be used to increase Generation Resource Base Points in SCED; </w:t>
            </w:r>
          </w:p>
          <w:p w14:paraId="629050A1" w14:textId="77777777" w:rsidR="00F52B20" w:rsidRPr="00C33924" w:rsidRDefault="00F52B20" w:rsidP="00F52B20">
            <w:pPr>
              <w:spacing w:after="240"/>
              <w:ind w:left="2160" w:hanging="720"/>
              <w:rPr>
                <w:szCs w:val="20"/>
              </w:rPr>
            </w:pPr>
            <w:r w:rsidRPr="00C33924">
              <w:rPr>
                <w:szCs w:val="20"/>
              </w:rPr>
              <w:t>(iv)</w:t>
            </w:r>
            <w:r w:rsidRPr="00C33924">
              <w:rPr>
                <w:szCs w:val="20"/>
              </w:rPr>
              <w:tab/>
              <w:t xml:space="preserve">Without Energy Offer Curves in the ERCOT System that can be used to decrease Generation Resource Base Points in SCED; </w:t>
            </w:r>
          </w:p>
          <w:p w14:paraId="55722706" w14:textId="77777777" w:rsidR="00F52B20" w:rsidRPr="00C33924" w:rsidRDefault="00F52B20" w:rsidP="00F52B20">
            <w:pPr>
              <w:spacing w:after="240"/>
              <w:ind w:left="2160" w:hanging="720"/>
              <w:rPr>
                <w:szCs w:val="20"/>
              </w:rPr>
            </w:pPr>
            <w:r w:rsidRPr="00C33924">
              <w:rPr>
                <w:szCs w:val="20"/>
              </w:rPr>
              <w:t>(v)</w:t>
            </w:r>
            <w:r w:rsidRPr="00C33924">
              <w:rPr>
                <w:szCs w:val="20"/>
              </w:rPr>
              <w:tab/>
              <w:t>With RTM Energy Bid curves from available Controllable Load Resources in the ERCOT System that can be used to decrease Base Points (energy consumption) in SCED;</w:t>
            </w:r>
          </w:p>
          <w:p w14:paraId="174FF8A9" w14:textId="77777777" w:rsidR="00F52B20" w:rsidRPr="00C33924" w:rsidRDefault="00F52B20" w:rsidP="00F52B20">
            <w:pPr>
              <w:spacing w:after="240"/>
              <w:ind w:left="2160" w:hanging="720"/>
              <w:rPr>
                <w:szCs w:val="20"/>
              </w:rPr>
            </w:pPr>
            <w:r w:rsidRPr="00C33924">
              <w:rPr>
                <w:szCs w:val="20"/>
              </w:rPr>
              <w:t>(vi)</w:t>
            </w:r>
            <w:r w:rsidRPr="00C33924">
              <w:rPr>
                <w:szCs w:val="20"/>
              </w:rPr>
              <w:tab/>
              <w:t xml:space="preserve">With RTM Energy Bid curves from available Controllable Load Resources in the ERCOT System that can be used to increase Base Points (energy consumption) in SCED; </w:t>
            </w:r>
          </w:p>
          <w:p w14:paraId="720318F3" w14:textId="77777777" w:rsidR="00F52B20" w:rsidRPr="00C33924" w:rsidRDefault="00F52B20" w:rsidP="00F52B20">
            <w:pPr>
              <w:spacing w:after="240"/>
              <w:ind w:left="2160" w:hanging="720"/>
              <w:rPr>
                <w:szCs w:val="20"/>
              </w:rPr>
            </w:pPr>
            <w:r w:rsidRPr="00C33924">
              <w:rPr>
                <w:szCs w:val="20"/>
              </w:rPr>
              <w:t>(vii)</w:t>
            </w:r>
            <w:r w:rsidRPr="00C33924">
              <w:rPr>
                <w:szCs w:val="20"/>
              </w:rPr>
              <w:tab/>
              <w:t xml:space="preserve">From Resources participating in SCED plus the Reg-Up, RRS, and ECRS from Load Resources </w:t>
            </w:r>
            <w:r w:rsidRPr="00C33924">
              <w:rPr>
                <w:bCs/>
                <w:szCs w:val="20"/>
              </w:rPr>
              <w:t>and the Net Power Consumption minus the Low Power Consumption from Load Resources with a validated Real-Time RRS and ECRS awards</w:t>
            </w:r>
            <w:r w:rsidRPr="00C33924">
              <w:rPr>
                <w:szCs w:val="20"/>
              </w:rPr>
              <w:t>;</w:t>
            </w:r>
          </w:p>
          <w:p w14:paraId="7BE10CE6" w14:textId="77777777" w:rsidR="00F52B20" w:rsidRPr="00C33924" w:rsidRDefault="00F52B20" w:rsidP="00F52B20">
            <w:pPr>
              <w:spacing w:after="240"/>
              <w:ind w:left="2160" w:hanging="720"/>
              <w:rPr>
                <w:szCs w:val="20"/>
              </w:rPr>
            </w:pPr>
            <w:r w:rsidRPr="00C33924">
              <w:rPr>
                <w:szCs w:val="20"/>
              </w:rPr>
              <w:t>(viii)</w:t>
            </w:r>
            <w:r w:rsidRPr="00C33924">
              <w:rPr>
                <w:szCs w:val="20"/>
              </w:rPr>
              <w:tab/>
              <w:t xml:space="preserve">With Energy Bid/Offer Curves for ESRs in the ERCOT System that can </w:t>
            </w:r>
            <w:r w:rsidRPr="00C33924">
              <w:rPr>
                <w:szCs w:val="20"/>
              </w:rPr>
              <w:lastRenderedPageBreak/>
              <w:t>be used to increase ESR Base Points in SCED;</w:t>
            </w:r>
          </w:p>
          <w:p w14:paraId="03B8BFAE" w14:textId="77777777" w:rsidR="00F52B20" w:rsidRPr="00C33924" w:rsidRDefault="00F52B20" w:rsidP="00F52B20">
            <w:pPr>
              <w:spacing w:after="240"/>
              <w:ind w:left="2160" w:hanging="720"/>
              <w:rPr>
                <w:szCs w:val="20"/>
              </w:rPr>
            </w:pPr>
            <w:r w:rsidRPr="00C33924">
              <w:rPr>
                <w:szCs w:val="20"/>
              </w:rPr>
              <w:t>(ix)</w:t>
            </w:r>
            <w:r w:rsidRPr="00C33924">
              <w:rPr>
                <w:szCs w:val="20"/>
              </w:rPr>
              <w:tab/>
              <w:t xml:space="preserve">With Energy Bid/Offer Curves for ESRs in the ERCOT System that can be used to decrease ESR Base Points in SCED; </w:t>
            </w:r>
          </w:p>
          <w:p w14:paraId="619E2DE2" w14:textId="77777777" w:rsidR="00F52B20" w:rsidRPr="00C33924" w:rsidRDefault="00F52B20" w:rsidP="00F52B20">
            <w:pPr>
              <w:spacing w:after="240"/>
              <w:ind w:left="2160" w:hanging="720"/>
              <w:rPr>
                <w:szCs w:val="20"/>
              </w:rPr>
            </w:pPr>
            <w:r w:rsidRPr="00C33924">
              <w:rPr>
                <w:szCs w:val="20"/>
              </w:rPr>
              <w:t>(x)</w:t>
            </w:r>
            <w:r w:rsidRPr="00C33924">
              <w:rPr>
                <w:szCs w:val="20"/>
              </w:rPr>
              <w:tab/>
              <w:t xml:space="preserve">Without Energy Bid/Offer Curves for ESRs in the ERCOT System that can be used to increase ESR Base Points in SCED; </w:t>
            </w:r>
          </w:p>
          <w:p w14:paraId="0C530F5F" w14:textId="77777777" w:rsidR="00F52B20" w:rsidRPr="00C33924" w:rsidRDefault="00F52B20" w:rsidP="00F52B20">
            <w:pPr>
              <w:spacing w:after="240"/>
              <w:ind w:left="2160" w:hanging="720"/>
              <w:rPr>
                <w:szCs w:val="20"/>
              </w:rPr>
            </w:pPr>
            <w:r w:rsidRPr="00C33924">
              <w:rPr>
                <w:szCs w:val="20"/>
              </w:rPr>
              <w:t>(xi)</w:t>
            </w:r>
            <w:r w:rsidRPr="00C33924">
              <w:rPr>
                <w:szCs w:val="20"/>
              </w:rPr>
              <w:tab/>
              <w:t xml:space="preserve">Without Energy Bid/Offer Curves for ESRs in the ERCOT System that can be used to decrease ESR Base Points in SCED; </w:t>
            </w:r>
          </w:p>
          <w:p w14:paraId="698161F0" w14:textId="77777777" w:rsidR="00F52B20" w:rsidRPr="00C33924" w:rsidRDefault="00F52B20" w:rsidP="00F52B20">
            <w:pPr>
              <w:spacing w:after="240"/>
              <w:ind w:left="2160" w:hanging="720"/>
              <w:rPr>
                <w:szCs w:val="20"/>
              </w:rPr>
            </w:pPr>
            <w:r w:rsidRPr="00C33924">
              <w:rPr>
                <w:szCs w:val="20"/>
              </w:rPr>
              <w:t>(xii)</w:t>
            </w:r>
            <w:r w:rsidRPr="00C33924">
              <w:rPr>
                <w:szCs w:val="20"/>
              </w:rPr>
              <w:tab/>
              <w:t>From Resources included in item (vii) above plus reserves from Resources that could be made available to SCED in 30 minutes;</w:t>
            </w:r>
          </w:p>
          <w:p w14:paraId="23971765" w14:textId="77777777" w:rsidR="00F52B20" w:rsidRPr="00C33924" w:rsidRDefault="00F52B20" w:rsidP="00F52B20">
            <w:pPr>
              <w:spacing w:after="240"/>
              <w:ind w:left="2160" w:hanging="720"/>
              <w:rPr>
                <w:szCs w:val="20"/>
              </w:rPr>
            </w:pPr>
            <w:r w:rsidRPr="00C33924">
              <w:rPr>
                <w:szCs w:val="20"/>
              </w:rPr>
              <w:t xml:space="preserve">(xiii) </w:t>
            </w:r>
            <w:r w:rsidRPr="00C33924">
              <w:rPr>
                <w:szCs w:val="20"/>
              </w:rPr>
              <w:tab/>
              <w:t>In the ERCOT System that can be used to increase Generation Resource Base Points in the next five minutes in SCED; and</w:t>
            </w:r>
          </w:p>
          <w:p w14:paraId="7669440C" w14:textId="77777777" w:rsidR="00F52B20" w:rsidRPr="00C33924" w:rsidRDefault="00F52B20" w:rsidP="00F52B20">
            <w:pPr>
              <w:spacing w:after="240"/>
              <w:ind w:left="2160" w:hanging="720"/>
              <w:rPr>
                <w:szCs w:val="20"/>
              </w:rPr>
            </w:pPr>
            <w:r w:rsidRPr="00C33924">
              <w:rPr>
                <w:szCs w:val="20"/>
              </w:rPr>
              <w:t>(xiv)</w:t>
            </w:r>
            <w:r w:rsidRPr="00C33924">
              <w:rPr>
                <w:szCs w:val="20"/>
              </w:rPr>
              <w:tab/>
              <w:t>In the ERCOT System that can be used to decrease Generation Resource Base Points in the next five minutes in SCED;</w:t>
            </w:r>
          </w:p>
          <w:p w14:paraId="3F646FB4" w14:textId="77777777" w:rsidR="00F52B20" w:rsidRPr="00C33924" w:rsidRDefault="00F52B20" w:rsidP="00F52B20">
            <w:pPr>
              <w:spacing w:after="240"/>
              <w:ind w:left="2160" w:hanging="720"/>
              <w:rPr>
                <w:szCs w:val="20"/>
              </w:rPr>
            </w:pPr>
            <w:r w:rsidRPr="00C33924">
              <w:rPr>
                <w:szCs w:val="20"/>
              </w:rPr>
              <w:t>(xv)</w:t>
            </w:r>
            <w:r w:rsidRPr="00C33924">
              <w:rPr>
                <w:szCs w:val="20"/>
              </w:rPr>
              <w:tab/>
              <w:t>The total capability of Resources available to provide the following combinations of Ancillary Services, based on the Resource telemetry from the QSE and capped by the limits of the Resource:</w:t>
            </w:r>
          </w:p>
          <w:p w14:paraId="0B1E233C" w14:textId="77777777" w:rsidR="00F52B20" w:rsidRPr="00C33924" w:rsidRDefault="00F52B20" w:rsidP="00F52B20">
            <w:pPr>
              <w:spacing w:after="240"/>
              <w:ind w:left="2880" w:hanging="720"/>
              <w:rPr>
                <w:szCs w:val="20"/>
              </w:rPr>
            </w:pPr>
            <w:r w:rsidRPr="00C33924">
              <w:rPr>
                <w:szCs w:val="20"/>
              </w:rPr>
              <w:t>(A)</w:t>
            </w:r>
            <w:r w:rsidRPr="00C33924">
              <w:rPr>
                <w:szCs w:val="20"/>
              </w:rPr>
              <w:tab/>
              <w:t>Capacity to provide Reg-Up, RRS, or both, irrespective of whether it is capable of providing ECRS or Non-Spin;</w:t>
            </w:r>
          </w:p>
          <w:p w14:paraId="1E3A7C48" w14:textId="77777777" w:rsidR="00F52B20" w:rsidRPr="00C33924" w:rsidRDefault="00F52B20" w:rsidP="00F52B20">
            <w:pPr>
              <w:spacing w:after="240"/>
              <w:ind w:left="2880" w:hanging="720"/>
              <w:rPr>
                <w:szCs w:val="20"/>
              </w:rPr>
            </w:pPr>
            <w:r w:rsidRPr="00C33924">
              <w:rPr>
                <w:szCs w:val="20"/>
              </w:rPr>
              <w:t>(B)</w:t>
            </w:r>
            <w:r w:rsidRPr="00C33924">
              <w:rPr>
                <w:szCs w:val="20"/>
              </w:rPr>
              <w:tab/>
              <w:t>Capacity to provide Reg-Up, RRS, ECRS, or any combination, irrespective of whether it is capable of providing Non-Spin; and</w:t>
            </w:r>
          </w:p>
          <w:p w14:paraId="44BE9492" w14:textId="77777777" w:rsidR="00F52B20" w:rsidRPr="00C33924" w:rsidRDefault="00F52B20" w:rsidP="00F52B20">
            <w:pPr>
              <w:spacing w:after="240"/>
              <w:ind w:left="2880" w:hanging="720"/>
              <w:rPr>
                <w:szCs w:val="20"/>
              </w:rPr>
            </w:pPr>
            <w:r w:rsidRPr="00C33924">
              <w:rPr>
                <w:szCs w:val="20"/>
              </w:rPr>
              <w:t>(C)</w:t>
            </w:r>
            <w:r w:rsidRPr="00C33924">
              <w:rPr>
                <w:szCs w:val="20"/>
              </w:rPr>
              <w:tab/>
            </w:r>
            <w:r w:rsidRPr="00C33924">
              <w:rPr>
                <w:color w:val="000000"/>
                <w:szCs w:val="20"/>
              </w:rPr>
              <w:t>Capacity to provide Reg-Up, RRS, ECRS, or Non-Spin, in any combination</w:t>
            </w:r>
            <w:r w:rsidRPr="00C33924">
              <w:rPr>
                <w:szCs w:val="20"/>
              </w:rPr>
              <w:t>;</w:t>
            </w:r>
          </w:p>
          <w:p w14:paraId="5E568AA4" w14:textId="77777777" w:rsidR="00F52B20" w:rsidRPr="00C33924" w:rsidRDefault="00F52B20" w:rsidP="00F52B20">
            <w:pPr>
              <w:spacing w:after="240"/>
              <w:ind w:left="1440" w:hanging="720"/>
              <w:rPr>
                <w:szCs w:val="20"/>
              </w:rPr>
            </w:pPr>
            <w:r w:rsidRPr="00C33924">
              <w:rPr>
                <w:szCs w:val="20"/>
              </w:rPr>
              <w:t>(m)</w:t>
            </w:r>
            <w:r w:rsidRPr="00C33924">
              <w:rPr>
                <w:szCs w:val="20"/>
              </w:rPr>
              <w:tab/>
              <w:t>Aggregate telemetered HSL capacity for Resources with a telemetered Resource Status of EMR;</w:t>
            </w:r>
          </w:p>
          <w:p w14:paraId="39119B1B" w14:textId="77777777" w:rsidR="00F52B20" w:rsidRPr="00C33924" w:rsidRDefault="00F52B20" w:rsidP="00F52B20">
            <w:pPr>
              <w:spacing w:after="240"/>
              <w:ind w:left="1440" w:hanging="720"/>
              <w:rPr>
                <w:szCs w:val="20"/>
              </w:rPr>
            </w:pPr>
            <w:r w:rsidRPr="00C33924">
              <w:rPr>
                <w:szCs w:val="20"/>
              </w:rPr>
              <w:t>(n)</w:t>
            </w:r>
            <w:r w:rsidRPr="00C33924">
              <w:rPr>
                <w:szCs w:val="20"/>
              </w:rPr>
              <w:tab/>
              <w:t>Aggregate telemetered HSL capacity for Resources with a telemetered Resource Status of OUT;</w:t>
            </w:r>
          </w:p>
          <w:p w14:paraId="7378395E" w14:textId="77777777" w:rsidR="00F52B20" w:rsidRPr="00C33924" w:rsidRDefault="00F52B20" w:rsidP="00F52B20">
            <w:pPr>
              <w:spacing w:after="240"/>
              <w:ind w:left="1440" w:hanging="720"/>
              <w:rPr>
                <w:szCs w:val="20"/>
              </w:rPr>
            </w:pPr>
            <w:r w:rsidRPr="00C33924">
              <w:rPr>
                <w:szCs w:val="20"/>
              </w:rPr>
              <w:t>(o)</w:t>
            </w:r>
            <w:r w:rsidRPr="00C33924">
              <w:rPr>
                <w:szCs w:val="20"/>
              </w:rPr>
              <w:tab/>
              <w:t>Aggregate net telemetered consumption for Resources with a telemetered Resource Status of OUTL; and</w:t>
            </w:r>
          </w:p>
          <w:p w14:paraId="663DADD4" w14:textId="77777777" w:rsidR="00F52B20" w:rsidRPr="00C33924" w:rsidRDefault="00F52B20" w:rsidP="00F52B20">
            <w:pPr>
              <w:spacing w:after="240"/>
              <w:ind w:left="1440" w:hanging="720"/>
              <w:rPr>
                <w:szCs w:val="20"/>
              </w:rPr>
            </w:pPr>
            <w:r w:rsidRPr="00C33924">
              <w:rPr>
                <w:szCs w:val="20"/>
              </w:rPr>
              <w:t>(p)</w:t>
            </w:r>
            <w:r w:rsidRPr="00C33924">
              <w:rPr>
                <w:szCs w:val="20"/>
              </w:rPr>
              <w:tab/>
              <w:t>The ERCOT-wide PRC calculated as follows:</w:t>
            </w:r>
          </w:p>
          <w:p w14:paraId="67428065" w14:textId="77777777" w:rsidR="00F52B20" w:rsidRPr="00C33924" w:rsidRDefault="00F52B20" w:rsidP="00F52B20">
            <w:pPr>
              <w:rPr>
                <w:b/>
                <w:position w:val="30"/>
                <w:sz w:val="20"/>
                <w:szCs w:val="20"/>
              </w:rPr>
            </w:pPr>
          </w:p>
          <w:p w14:paraId="7D448F7C" w14:textId="77777777" w:rsidR="00F52B20" w:rsidRPr="00C33924" w:rsidRDefault="00F52B20" w:rsidP="00F52B20">
            <w:pPr>
              <w:rPr>
                <w:b/>
                <w:position w:val="30"/>
                <w:sz w:val="20"/>
                <w:szCs w:val="20"/>
              </w:rPr>
            </w:pPr>
          </w:p>
          <w:p w14:paraId="4A417E5C" w14:textId="77777777" w:rsidR="00F52B20" w:rsidRPr="00C33924" w:rsidRDefault="00404753" w:rsidP="00F52B20">
            <w:pPr>
              <w:spacing w:after="240"/>
              <w:rPr>
                <w:b/>
                <w:position w:val="30"/>
                <w:sz w:val="20"/>
                <w:szCs w:val="20"/>
              </w:rPr>
            </w:pPr>
            <w:r>
              <w:rPr>
                <w:b/>
                <w:noProof/>
                <w:position w:val="30"/>
                <w:sz w:val="20"/>
                <w:szCs w:val="20"/>
              </w:rPr>
              <w:lastRenderedPageBreak/>
              <w:object w:dxaOrig="1440" w:dyaOrig="1440" w14:anchorId="3FD1196B">
                <v:shape id="_x0000_s1316" type="#_x0000_t75" style="position:absolute;margin-left:33.75pt;margin-top:-42.55pt;width:67.75pt;height:109.9pt;z-index:251657216" fillcolor="red" strokecolor="red">
                  <v:fill opacity="13107f" color2="fill darken(118)" o:opacity2="13107f" rotate="t" method="linear sigma" focus="100%" type="gradient"/>
                  <v:imagedata r:id="rId12" o:title=""/>
                </v:shape>
                <o:OLEObject Type="Embed" ProgID="Equation.3" ShapeID="_x0000_s1316" DrawAspect="Content" ObjectID="_1706017510" r:id="rId15"/>
              </w:object>
            </w:r>
            <w:r w:rsidR="00F52B20" w:rsidRPr="00C33924">
              <w:rPr>
                <w:b/>
                <w:position w:val="30"/>
                <w:sz w:val="20"/>
                <w:szCs w:val="20"/>
              </w:rPr>
              <w:t>PRC</w:t>
            </w:r>
            <w:r w:rsidR="00F52B20" w:rsidRPr="00C33924">
              <w:rPr>
                <w:b/>
                <w:position w:val="30"/>
                <w:sz w:val="20"/>
                <w:szCs w:val="20"/>
                <w:vertAlign w:val="subscript"/>
              </w:rPr>
              <w:t>1</w:t>
            </w:r>
            <w:r w:rsidR="00F52B20" w:rsidRPr="00C33924">
              <w:rPr>
                <w:b/>
                <w:position w:val="30"/>
                <w:sz w:val="20"/>
                <w:szCs w:val="20"/>
              </w:rPr>
              <w:t xml:space="preserve"> =</w:t>
            </w:r>
            <w:r w:rsidR="00F52B20" w:rsidRPr="00C33924">
              <w:rPr>
                <w:b/>
                <w:position w:val="30"/>
                <w:sz w:val="20"/>
                <w:szCs w:val="20"/>
              </w:rPr>
              <w:tab/>
            </w:r>
            <w:r w:rsidR="00F52B20" w:rsidRPr="00C33924">
              <w:rPr>
                <w:b/>
                <w:position w:val="30"/>
                <w:sz w:val="20"/>
                <w:szCs w:val="20"/>
              </w:rPr>
              <w:tab/>
            </w:r>
            <w:r w:rsidR="00F52B20" w:rsidRPr="00C33924">
              <w:rPr>
                <w:b/>
                <w:position w:val="30"/>
                <w:sz w:val="20"/>
                <w:szCs w:val="20"/>
              </w:rPr>
              <w:tab/>
              <w:t>Min(Max((RDF*FRCHL – FRCO)</w:t>
            </w:r>
            <w:r w:rsidR="00F52B20" w:rsidRPr="00C33924">
              <w:rPr>
                <w:b/>
                <w:position w:val="30"/>
                <w:sz w:val="20"/>
                <w:szCs w:val="20"/>
                <w:vertAlign w:val="subscript"/>
              </w:rPr>
              <w:t>i</w:t>
            </w:r>
            <w:r w:rsidR="00F52B20" w:rsidRPr="00C33924">
              <w:rPr>
                <w:b/>
                <w:position w:val="30"/>
                <w:sz w:val="20"/>
                <w:szCs w:val="20"/>
              </w:rPr>
              <w:t xml:space="preserve"> , 0.0) , 0.2*RDF*FRCHL</w:t>
            </w:r>
            <w:r w:rsidR="00F52B20" w:rsidRPr="00C33924">
              <w:rPr>
                <w:b/>
                <w:position w:val="30"/>
                <w:sz w:val="20"/>
                <w:szCs w:val="20"/>
                <w:vertAlign w:val="subscript"/>
              </w:rPr>
              <w:t>i</w:t>
            </w:r>
            <w:r w:rsidR="00F52B20" w:rsidRPr="00C33924">
              <w:rPr>
                <w:b/>
                <w:position w:val="30"/>
                <w:sz w:val="20"/>
                <w:szCs w:val="20"/>
              </w:rPr>
              <w:t>),</w:t>
            </w:r>
          </w:p>
          <w:p w14:paraId="4D996211" w14:textId="77777777" w:rsidR="00F52B20" w:rsidRPr="00C33924" w:rsidRDefault="00F52B20" w:rsidP="00F52B20">
            <w:pPr>
              <w:ind w:right="-1080"/>
              <w:rPr>
                <w:szCs w:val="20"/>
              </w:rPr>
            </w:pPr>
          </w:p>
          <w:p w14:paraId="10540D6E" w14:textId="77777777" w:rsidR="00F52B20" w:rsidRPr="00C33924" w:rsidRDefault="00F52B20" w:rsidP="00F52B20">
            <w:pPr>
              <w:ind w:right="-1080"/>
              <w:rPr>
                <w:szCs w:val="20"/>
              </w:rPr>
            </w:pPr>
          </w:p>
          <w:p w14:paraId="0393F3FB" w14:textId="77777777" w:rsidR="00F52B20" w:rsidRPr="00C33924" w:rsidRDefault="00F52B20" w:rsidP="00F52B20">
            <w:pPr>
              <w:ind w:right="-1080"/>
              <w:rPr>
                <w:szCs w:val="20"/>
              </w:rPr>
            </w:pPr>
            <w:r w:rsidRPr="00C33924">
              <w:rPr>
                <w:szCs w:val="20"/>
              </w:rPr>
              <w:t>where the included On-Line Generation Resources do not include WGRs, nuclear Generation</w:t>
            </w:r>
          </w:p>
          <w:p w14:paraId="5E038E71" w14:textId="77777777" w:rsidR="00F52B20" w:rsidRPr="00C33924" w:rsidRDefault="00F52B20" w:rsidP="00F52B20">
            <w:pPr>
              <w:ind w:right="-1080"/>
              <w:rPr>
                <w:szCs w:val="20"/>
              </w:rPr>
            </w:pPr>
            <w:r w:rsidRPr="00C33924">
              <w:rPr>
                <w:szCs w:val="20"/>
              </w:rPr>
              <w:t xml:space="preserve">Resources, or Generation Resources with an output less than or equal to 95% of telemetered LSL or </w:t>
            </w:r>
          </w:p>
          <w:p w14:paraId="497C6FF9" w14:textId="4B6087F7" w:rsidR="00F52B20" w:rsidRPr="00C33924" w:rsidRDefault="00F52B20" w:rsidP="00F52B20">
            <w:pPr>
              <w:ind w:right="-1080"/>
              <w:rPr>
                <w:szCs w:val="20"/>
              </w:rPr>
            </w:pPr>
            <w:r w:rsidRPr="00C33924">
              <w:rPr>
                <w:szCs w:val="20"/>
              </w:rPr>
              <w:t xml:space="preserve">with a telemetered status of ONTEST, ONHOLD, </w:t>
            </w:r>
            <w:ins w:id="411" w:author="ERCOT 02XX22" w:date="2022-01-24T15:42:00Z">
              <w:r w:rsidR="004E77FE" w:rsidRPr="00C33924">
                <w:rPr>
                  <w:szCs w:val="20"/>
                </w:rPr>
                <w:t>ON</w:t>
              </w:r>
            </w:ins>
            <w:ins w:id="412" w:author="ERCOT 02XX22" w:date="2022-02-10T15:39:00Z">
              <w:r w:rsidR="00F54426">
                <w:rPr>
                  <w:szCs w:val="20"/>
                </w:rPr>
                <w:t>HOLD</w:t>
              </w:r>
            </w:ins>
            <w:ins w:id="413" w:author="ERCOT 02XX22" w:date="2022-01-24T11:29:00Z">
              <w:r w:rsidRPr="00C33924">
                <w:rPr>
                  <w:szCs w:val="20"/>
                </w:rPr>
                <w:t xml:space="preserve">, </w:t>
              </w:r>
            </w:ins>
            <w:r w:rsidRPr="00C33924">
              <w:rPr>
                <w:szCs w:val="20"/>
              </w:rPr>
              <w:t>STARTUP, or SHUTDOWN.</w:t>
            </w:r>
          </w:p>
          <w:p w14:paraId="45E08503" w14:textId="77777777" w:rsidR="00F52B20" w:rsidRPr="00C33924" w:rsidRDefault="00404753" w:rsidP="00F52B20">
            <w:pPr>
              <w:ind w:right="-1080"/>
              <w:rPr>
                <w:b/>
                <w:position w:val="30"/>
                <w:sz w:val="20"/>
                <w:szCs w:val="20"/>
              </w:rPr>
            </w:pPr>
            <w:r>
              <w:rPr>
                <w:noProof/>
              </w:rPr>
              <w:pict w14:anchorId="53C90007">
                <v:group id="_x0000_s1390" editas="canvas" style="position:absolute;margin-left:37.65pt;margin-top:-5.6pt;width:59.95pt;height:109.8pt;z-index:251662336"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">
                  <v:shape id="_x0000_s1391" type="#_x0000_t75" style="position:absolute;width:7613;height:13944;visibility:visible">
                    <v:fill o:detectmouseclick="t"/>
                    <v:path o:connecttype="none"/>
                  </v:shape>
                  <v:rect id="Rectangle 107" o:spid="_x0000_s1392" style="position:absolute;left:1422;top:5016;width:1359;height:340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6230B8DC" w14:textId="77777777" w:rsidR="00F52B20" w:rsidRDefault="00F52B20" w:rsidP="00F52B20">
                          <w:r>
                            <w:rPr>
                              <w:rFonts w:ascii="Symbol" w:hAnsi="Symbol" w:cs="Symbol"/>
                              <w:color w:val="000000"/>
                              <w:sz w:val="32"/>
                              <w:szCs w:val="32"/>
                            </w:rPr>
                            <w:t></w:t>
                          </w:r>
                        </w:p>
                      </w:txbxContent>
                    </v:textbox>
                  </v:rect>
                  <v:rect id="Rectangle 108" o:spid="_x0000_s1393" style="position:absolute;left:901;top:8420;width:838;height:186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24657C0B" w14:textId="77777777" w:rsidR="00F52B20" w:rsidRDefault="00F52B20" w:rsidP="00F52B20">
                          <w:r>
                            <w:rPr>
                              <w:rFonts w:ascii="Symbol" w:hAnsi="Symbol" w:cs="Symbol"/>
                              <w:color w:val="000000"/>
                            </w:rPr>
                            <w:t></w:t>
                          </w:r>
                        </w:p>
                      </w:txbxContent>
                    </v:textbox>
                  </v:rect>
                  <v:rect id="Rectangle 109" o:spid="_x0000_s1394" style="position:absolute;left:406;top:3264;width:4070;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161EAC1E" w14:textId="77777777" w:rsidR="00F52B20" w:rsidRDefault="00F52B20" w:rsidP="00F52B20">
                          <w:r>
                            <w:rPr>
                              <w:b/>
                              <w:bCs/>
                              <w:i/>
                              <w:iCs/>
                              <w:color w:val="000000"/>
                            </w:rPr>
                            <w:t>WGRs</w:t>
                          </w:r>
                        </w:p>
                      </w:txbxContent>
                    </v:textbox>
                  </v:rect>
                  <v:rect id="Rectangle 110" o:spid="_x0000_s1395" style="position:absolute;left:292;top:1714;width:398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540B53BA" w14:textId="77777777" w:rsidR="00F52B20" w:rsidRDefault="00F52B20" w:rsidP="00F52B20">
                          <w:r>
                            <w:rPr>
                              <w:b/>
                              <w:bCs/>
                              <w:i/>
                              <w:iCs/>
                              <w:color w:val="000000"/>
                            </w:rPr>
                            <w:t>online</w:t>
                          </w:r>
                        </w:p>
                      </w:txbxContent>
                    </v:textbox>
                  </v:rect>
                  <v:rect id="Rectangle 111" o:spid="_x0000_s1396" style="position:absolute;left:743;top:165;width:1866;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4E126514" w14:textId="77777777" w:rsidR="00F52B20" w:rsidRDefault="00F52B20" w:rsidP="00F52B20">
                          <w:r>
                            <w:rPr>
                              <w:b/>
                              <w:bCs/>
                              <w:i/>
                              <w:iCs/>
                              <w:color w:val="000000"/>
                            </w:rPr>
                            <w:t>All</w:t>
                          </w:r>
                        </w:p>
                      </w:txbxContent>
                    </v:textbox>
                  </v:rect>
                  <v:rect id="Rectangle 112" o:spid="_x0000_s1397" style="position:absolute;left:406;top:10147;width:3486;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06E85587" w14:textId="77777777" w:rsidR="00F52B20" w:rsidRDefault="00F52B20" w:rsidP="00F52B20">
                          <w:r>
                            <w:rPr>
                              <w:b/>
                              <w:bCs/>
                              <w:i/>
                              <w:iCs/>
                              <w:color w:val="000000"/>
                            </w:rPr>
                            <w:t>WGR</w:t>
                          </w:r>
                        </w:p>
                      </w:txbxContent>
                    </v:textbox>
                  </v:rect>
                  <v:rect id="Rectangle 113" o:spid="_x0000_s1398" style="position:absolute;left:1791;top:8598;width:398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35F625BE" w14:textId="77777777" w:rsidR="00F52B20" w:rsidRDefault="00F52B20" w:rsidP="00F52B20">
                          <w:r>
                            <w:rPr>
                              <w:b/>
                              <w:bCs/>
                              <w:i/>
                              <w:iCs/>
                              <w:color w:val="000000"/>
                            </w:rPr>
                            <w:t>online</w:t>
                          </w:r>
                        </w:p>
                      </w:txbxContent>
                    </v:textbox>
                  </v:rect>
                  <v:rect id="Rectangle 114" o:spid="_x0000_s1399" style="position:absolute;left:317;top:8598;width:425;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B6FC3CC" w14:textId="77777777" w:rsidR="00F52B20" w:rsidRDefault="00F52B20" w:rsidP="00F52B20">
                          <w:r>
                            <w:rPr>
                              <w:b/>
                              <w:bCs/>
                              <w:i/>
                              <w:iCs/>
                              <w:color w:val="000000"/>
                            </w:rPr>
                            <w:t>i</w:t>
                          </w:r>
                        </w:p>
                      </w:txbxContent>
                    </v:textbox>
                  </v:rect>
                </v:group>
              </w:pict>
            </w:r>
          </w:p>
          <w:p w14:paraId="515BB0F6" w14:textId="77777777" w:rsidR="00F52B20" w:rsidRPr="00C33924" w:rsidRDefault="00F52B20" w:rsidP="00F52B20">
            <w:pPr>
              <w:rPr>
                <w:b/>
                <w:position w:val="30"/>
                <w:sz w:val="20"/>
                <w:szCs w:val="20"/>
              </w:rPr>
            </w:pPr>
            <w:r w:rsidRPr="00C33924">
              <w:rPr>
                <w:b/>
                <w:position w:val="30"/>
                <w:sz w:val="20"/>
                <w:szCs w:val="20"/>
              </w:rPr>
              <w:t>PRC</w:t>
            </w:r>
            <w:r w:rsidRPr="00C33924">
              <w:rPr>
                <w:b/>
                <w:position w:val="30"/>
                <w:sz w:val="20"/>
                <w:szCs w:val="20"/>
                <w:vertAlign w:val="subscript"/>
              </w:rPr>
              <w:t>2</w:t>
            </w:r>
            <w:r w:rsidRPr="00C33924">
              <w:rPr>
                <w:b/>
                <w:position w:val="30"/>
                <w:sz w:val="20"/>
                <w:szCs w:val="20"/>
              </w:rPr>
              <w:t xml:space="preserve"> =</w:t>
            </w:r>
            <w:r w:rsidRPr="00C33924">
              <w:rPr>
                <w:b/>
                <w:position w:val="30"/>
                <w:sz w:val="20"/>
                <w:szCs w:val="20"/>
              </w:rPr>
              <w:tab/>
            </w:r>
            <w:r w:rsidRPr="00C33924">
              <w:rPr>
                <w:b/>
                <w:position w:val="30"/>
                <w:sz w:val="20"/>
                <w:szCs w:val="20"/>
              </w:rPr>
              <w:tab/>
            </w:r>
            <w:r w:rsidRPr="00C33924">
              <w:rPr>
                <w:b/>
                <w:position w:val="30"/>
                <w:sz w:val="20"/>
                <w:szCs w:val="20"/>
              </w:rPr>
              <w:tab/>
              <w:t>Min(Max((RDF</w:t>
            </w:r>
            <w:r w:rsidRPr="00C33924">
              <w:rPr>
                <w:b/>
                <w:position w:val="30"/>
                <w:sz w:val="20"/>
                <w:szCs w:val="20"/>
                <w:vertAlign w:val="subscript"/>
              </w:rPr>
              <w:t>W</w:t>
            </w:r>
            <w:r w:rsidRPr="00C33924">
              <w:rPr>
                <w:b/>
                <w:position w:val="30"/>
                <w:sz w:val="20"/>
                <w:szCs w:val="20"/>
              </w:rPr>
              <w:t>*HSL – Actual Net Telemetered Output)</w:t>
            </w:r>
            <w:r w:rsidRPr="00C33924">
              <w:rPr>
                <w:b/>
                <w:position w:val="30"/>
                <w:sz w:val="20"/>
                <w:szCs w:val="20"/>
                <w:vertAlign w:val="subscript"/>
              </w:rPr>
              <w:t>i</w:t>
            </w:r>
            <w:r w:rsidRPr="00C33924">
              <w:rPr>
                <w:b/>
                <w:position w:val="30"/>
                <w:sz w:val="20"/>
                <w:szCs w:val="20"/>
              </w:rPr>
              <w:t xml:space="preserve"> , 0.0) , </w:t>
            </w:r>
            <w:r w:rsidRPr="00C33924">
              <w:rPr>
                <w:b/>
                <w:position w:val="30"/>
                <w:sz w:val="20"/>
                <w:szCs w:val="20"/>
              </w:rPr>
              <w:tab/>
            </w:r>
            <w:r w:rsidRPr="00C33924">
              <w:rPr>
                <w:b/>
                <w:position w:val="30"/>
                <w:sz w:val="20"/>
                <w:szCs w:val="20"/>
              </w:rPr>
              <w:tab/>
            </w:r>
            <w:r w:rsidRPr="00C33924">
              <w:rPr>
                <w:b/>
                <w:position w:val="30"/>
                <w:sz w:val="20"/>
                <w:szCs w:val="20"/>
              </w:rPr>
              <w:tab/>
            </w:r>
            <w:r w:rsidRPr="00C33924">
              <w:rPr>
                <w:b/>
                <w:position w:val="30"/>
                <w:sz w:val="20"/>
                <w:szCs w:val="20"/>
              </w:rPr>
              <w:tab/>
            </w:r>
            <w:r w:rsidRPr="00C33924">
              <w:rPr>
                <w:b/>
                <w:position w:val="30"/>
                <w:sz w:val="20"/>
                <w:szCs w:val="20"/>
              </w:rPr>
              <w:tab/>
              <w:t>0.2*RDF</w:t>
            </w:r>
            <w:r w:rsidRPr="00C33924">
              <w:rPr>
                <w:b/>
                <w:position w:val="30"/>
                <w:sz w:val="20"/>
                <w:szCs w:val="20"/>
                <w:vertAlign w:val="subscript"/>
              </w:rPr>
              <w:t>W</w:t>
            </w:r>
            <w:r w:rsidRPr="00C33924">
              <w:rPr>
                <w:b/>
                <w:position w:val="30"/>
                <w:sz w:val="20"/>
                <w:szCs w:val="20"/>
              </w:rPr>
              <w:t>*HSL</w:t>
            </w:r>
            <w:r w:rsidRPr="00C33924">
              <w:rPr>
                <w:b/>
                <w:position w:val="30"/>
                <w:sz w:val="20"/>
                <w:szCs w:val="20"/>
                <w:vertAlign w:val="subscript"/>
              </w:rPr>
              <w:t>i</w:t>
            </w:r>
            <w:r w:rsidRPr="00C33924">
              <w:rPr>
                <w:b/>
                <w:position w:val="30"/>
                <w:sz w:val="20"/>
                <w:szCs w:val="20"/>
              </w:rPr>
              <w:t>),</w:t>
            </w:r>
          </w:p>
          <w:p w14:paraId="45A0A449" w14:textId="77777777" w:rsidR="00F52B20" w:rsidRPr="00C33924" w:rsidRDefault="00F52B20" w:rsidP="00F52B20">
            <w:pPr>
              <w:ind w:right="-1080" w:hanging="1080"/>
              <w:rPr>
                <w:b/>
                <w:position w:val="30"/>
                <w:szCs w:val="20"/>
              </w:rPr>
            </w:pPr>
          </w:p>
          <w:p w14:paraId="3ECB52F8" w14:textId="77777777" w:rsidR="00F52B20" w:rsidRPr="00C33924" w:rsidRDefault="00F52B20" w:rsidP="00F52B20">
            <w:pPr>
              <w:spacing w:before="120"/>
              <w:rPr>
                <w:szCs w:val="20"/>
              </w:rPr>
            </w:pPr>
            <w:r w:rsidRPr="00C33924">
              <w:rPr>
                <w:szCs w:val="20"/>
              </w:rPr>
              <w:t>where the included On-Line WGRs only include WGRs that are Primary Frequency Response-capable.</w:t>
            </w:r>
          </w:p>
          <w:p w14:paraId="193AD4C1" w14:textId="77777777" w:rsidR="00F52B20" w:rsidRPr="00C33924" w:rsidRDefault="00404753" w:rsidP="00F52B20">
            <w:pPr>
              <w:ind w:left="2160" w:hanging="2160"/>
              <w:rPr>
                <w:b/>
                <w:position w:val="30"/>
                <w:sz w:val="20"/>
                <w:szCs w:val="20"/>
              </w:rPr>
            </w:pPr>
            <w:r>
              <w:rPr>
                <w:b/>
                <w:noProof/>
                <w:position w:val="30"/>
                <w:sz w:val="20"/>
                <w:szCs w:val="20"/>
              </w:rPr>
              <w:object w:dxaOrig="1440" w:dyaOrig="1440" w14:anchorId="6112E46F">
                <v:shape id="_x0000_s1317" type="#_x0000_t75" style="position:absolute;left:0;text-align:left;margin-left:36.35pt;margin-top:15.95pt;width:67.85pt;height:110.1pt;z-index:251658240" fillcolor="red" strokecolor="red">
                  <v:fill opacity="13107f" color2="fill darken(118)" o:opacity2="13107f" rotate="t" method="linear sigma" focus="100%" type="gradient"/>
                  <v:imagedata r:id="rId12" o:title=""/>
                </v:shape>
                <o:OLEObject Type="Embed" ProgID="Equation.3" ShapeID="_x0000_s1317" DrawAspect="Content" ObjectID="_1706017511" r:id="rId16"/>
              </w:object>
            </w:r>
          </w:p>
          <w:p w14:paraId="0100AFBB" w14:textId="77777777" w:rsidR="00F52B20" w:rsidRPr="00C33924" w:rsidRDefault="00F52B20" w:rsidP="00F52B20">
            <w:pPr>
              <w:ind w:left="2160" w:hanging="2160"/>
              <w:rPr>
                <w:b/>
                <w:position w:val="30"/>
                <w:sz w:val="20"/>
                <w:szCs w:val="20"/>
              </w:rPr>
            </w:pPr>
          </w:p>
          <w:p w14:paraId="12625494" w14:textId="77777777" w:rsidR="00F52B20" w:rsidRPr="00C33924" w:rsidRDefault="00F52B20" w:rsidP="00F52B20">
            <w:pPr>
              <w:ind w:left="2160" w:hanging="2160"/>
              <w:rPr>
                <w:b/>
                <w:position w:val="30"/>
                <w:sz w:val="20"/>
                <w:szCs w:val="20"/>
              </w:rPr>
            </w:pPr>
            <w:r w:rsidRPr="00C33924">
              <w:rPr>
                <w:b/>
                <w:position w:val="30"/>
                <w:sz w:val="20"/>
                <w:szCs w:val="20"/>
              </w:rPr>
              <w:t>PRC</w:t>
            </w:r>
            <w:r w:rsidRPr="00C33924">
              <w:rPr>
                <w:b/>
                <w:position w:val="30"/>
                <w:sz w:val="20"/>
                <w:szCs w:val="20"/>
                <w:vertAlign w:val="subscript"/>
              </w:rPr>
              <w:t>3</w:t>
            </w:r>
            <w:r w:rsidRPr="00C33924">
              <w:rPr>
                <w:b/>
                <w:position w:val="30"/>
                <w:sz w:val="20"/>
                <w:szCs w:val="20"/>
              </w:rPr>
              <w:t xml:space="preserve"> =</w:t>
            </w:r>
            <w:r w:rsidRPr="00C33924">
              <w:rPr>
                <w:b/>
                <w:position w:val="30"/>
                <w:sz w:val="20"/>
                <w:szCs w:val="20"/>
              </w:rPr>
              <w:tab/>
              <w:t>((Synchronous condenser output)</w:t>
            </w:r>
            <w:r w:rsidRPr="00C33924">
              <w:rPr>
                <w:b/>
                <w:position w:val="30"/>
                <w:sz w:val="20"/>
                <w:szCs w:val="20"/>
                <w:vertAlign w:val="subscript"/>
              </w:rPr>
              <w:t>i</w:t>
            </w:r>
            <w:r w:rsidRPr="00C33924">
              <w:rPr>
                <w:b/>
                <w:position w:val="30"/>
                <w:sz w:val="20"/>
                <w:szCs w:val="20"/>
              </w:rPr>
              <w:t xml:space="preserve"> as qualified by item (8) of Operating Guide Section 2.3.1.2, Additional Operational Details for Responsive Reserve and ERCOT Contingency Reserve Service Providers))</w:t>
            </w:r>
          </w:p>
          <w:p w14:paraId="61537BB8" w14:textId="77777777" w:rsidR="00F52B20" w:rsidRPr="00C33924" w:rsidRDefault="00404753" w:rsidP="00F52B20">
            <w:pPr>
              <w:tabs>
                <w:tab w:val="left" w:pos="2160"/>
              </w:tabs>
              <w:spacing w:before="480"/>
              <w:ind w:left="2160" w:hanging="2160"/>
              <w:rPr>
                <w:b/>
                <w:position w:val="30"/>
                <w:sz w:val="20"/>
                <w:szCs w:val="20"/>
                <w:vertAlign w:val="subscript"/>
              </w:rPr>
            </w:pPr>
            <w:r>
              <w:rPr>
                <w:noProof/>
              </w:rPr>
              <w:pict w14:anchorId="2CD252A3">
                <v:group id="_x0000_s1378" editas="canvas" style="position:absolute;left:0;text-align:left;margin-left:38.1pt;margin-top:3.45pt;width:66.1pt;height:107.8pt;z-index:251659264" coordsize="8394,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">
                  <v:shape id="_x0000_s1379" type="#_x0000_t75" style="position:absolute;width:8394;height:13690;visibility:visible">
                    <v:fill o:detectmouseclick="t"/>
                    <v:path o:connecttype="none"/>
                  </v:shape>
                  <v:rect id="Rectangle 71" o:spid="_x0000_s1380" style="position:absolute;left:1746;top:6095;width:1454;height:2490;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35B34C78" w14:textId="77777777" w:rsidR="00F52B20" w:rsidRPr="00B074A0" w:rsidRDefault="00F52B20" w:rsidP="00F52B20">
                          <w:pPr>
                            <w:rPr>
                              <w:sz w:val="32"/>
                              <w:szCs w:val="32"/>
                            </w:rPr>
                          </w:pPr>
                          <w:r w:rsidRPr="00B074A0">
                            <w:rPr>
                              <w:rFonts w:ascii="Symbol" w:hAnsi="Symbol" w:cs="Symbol"/>
                              <w:color w:val="000000"/>
                              <w:sz w:val="32"/>
                              <w:szCs w:val="32"/>
                            </w:rPr>
                            <w:t></w:t>
                          </w:r>
                        </w:p>
                      </w:txbxContent>
                    </v:textbox>
                  </v:rect>
                  <v:rect id="Rectangle 72" o:spid="_x0000_s1381" style="position:absolute;left:1016;top:8711;width:838;height:186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41C3CFAF" w14:textId="77777777" w:rsidR="00F52B20" w:rsidRDefault="00F52B20" w:rsidP="00F52B20">
                          <w:r>
                            <w:rPr>
                              <w:rFonts w:ascii="Symbol" w:hAnsi="Symbol" w:cs="Symbol"/>
                              <w:color w:val="000000"/>
                            </w:rPr>
                            <w:t></w:t>
                          </w:r>
                        </w:p>
                      </w:txbxContent>
                    </v:textbox>
                  </v:rect>
                  <v:rect id="Rectangle 73" o:spid="_x0000_s1382" style="position:absolute;left:355;top:4241;width:7201;height:17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675B1191" w14:textId="77777777" w:rsidR="00F52B20" w:rsidRPr="00B34B0A" w:rsidRDefault="00F52B20" w:rsidP="00F52B20">
                          <w:pPr>
                            <w:rPr>
                              <w:b/>
                            </w:rPr>
                          </w:pPr>
                          <w:r w:rsidRPr="00B34B0A">
                            <w:rPr>
                              <w:b/>
                              <w:i/>
                              <w:iCs/>
                              <w:color w:val="000000"/>
                            </w:rPr>
                            <w:t>resources</w:t>
                          </w:r>
                        </w:p>
                      </w:txbxContent>
                    </v:textbox>
                  </v:rect>
                  <v:rect id="Rectangle 74" o:spid="_x0000_s1383" style="position:absolute;left:317;top:2901;width:4001;height:17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2E25238B" w14:textId="77777777" w:rsidR="00F52B20" w:rsidRPr="00B34B0A" w:rsidRDefault="00F52B20" w:rsidP="00F52B20">
                          <w:pPr>
                            <w:rPr>
                              <w:b/>
                            </w:rPr>
                          </w:pPr>
                          <w:r w:rsidRPr="00B34B0A">
                            <w:rPr>
                              <w:b/>
                              <w:i/>
                              <w:iCs/>
                              <w:color w:val="000000"/>
                            </w:rPr>
                            <w:t>load</w:t>
                          </w:r>
                        </w:p>
                      </w:txbxContent>
                    </v:textbox>
                  </v:rect>
                  <v:rect id="Rectangle 75" o:spid="_x0000_s1384" style="position:absolute;left:337;top:1561;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369CE346" w14:textId="77777777" w:rsidR="00F52B20" w:rsidRPr="00B34B0A" w:rsidRDefault="00F52B20" w:rsidP="00F52B20">
                          <w:pPr>
                            <w:rPr>
                              <w:b/>
                            </w:rPr>
                          </w:pPr>
                          <w:r w:rsidRPr="00B34B0A">
                            <w:rPr>
                              <w:b/>
                              <w:i/>
                              <w:iCs/>
                              <w:color w:val="000000"/>
                            </w:rPr>
                            <w:t>online</w:t>
                          </w:r>
                        </w:p>
                      </w:txbxContent>
                    </v:textbox>
                  </v:rect>
                  <v:rect id="Rectangle 76" o:spid="_x0000_s1385" style="position:absolute;left:457;top:221;width:2178;height:17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77A64840" w14:textId="77777777" w:rsidR="00F52B20" w:rsidRPr="00B34B0A" w:rsidRDefault="00F52B20" w:rsidP="00F52B20">
                          <w:pPr>
                            <w:rPr>
                              <w:b/>
                            </w:rPr>
                          </w:pPr>
                          <w:r w:rsidRPr="00B34B0A">
                            <w:rPr>
                              <w:b/>
                              <w:i/>
                              <w:iCs/>
                              <w:color w:val="000000"/>
                            </w:rPr>
                            <w:t>All</w:t>
                          </w:r>
                        </w:p>
                      </w:txbxContent>
                    </v:textbox>
                  </v:rect>
                  <v:rect id="Rectangle 77" o:spid="_x0000_s1386" style="position:absolute;left:629;top:11537;width:5422;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366899DC" w14:textId="77777777" w:rsidR="00F52B20" w:rsidRPr="00B34B0A" w:rsidRDefault="00F52B20" w:rsidP="00F52B20">
                          <w:pPr>
                            <w:rPr>
                              <w:b/>
                            </w:rPr>
                          </w:pPr>
                          <w:r w:rsidRPr="00B34B0A">
                            <w:rPr>
                              <w:b/>
                              <w:i/>
                              <w:iCs/>
                              <w:color w:val="000000"/>
                            </w:rPr>
                            <w:t>resource</w:t>
                          </w:r>
                        </w:p>
                      </w:txbxContent>
                    </v:textbox>
                  </v:rect>
                  <v:rect id="Rectangle 78" o:spid="_x0000_s1387" style="position:absolute;left:584;top:10197;width:271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607CB1EA" w14:textId="77777777" w:rsidR="00F52B20" w:rsidRPr="00B34B0A" w:rsidRDefault="00F52B20" w:rsidP="00F52B20">
                          <w:pPr>
                            <w:rPr>
                              <w:b/>
                            </w:rPr>
                          </w:pPr>
                          <w:r w:rsidRPr="00B34B0A">
                            <w:rPr>
                              <w:b/>
                              <w:i/>
                              <w:iCs/>
                              <w:color w:val="000000"/>
                            </w:rPr>
                            <w:t>load</w:t>
                          </w:r>
                        </w:p>
                      </w:txbxContent>
                    </v:textbox>
                  </v:rect>
                  <v:rect id="Rectangle 79" o:spid="_x0000_s1388" style="position:absolute;left:1746;top:8858;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7AD38FBF" w14:textId="77777777" w:rsidR="00F52B20" w:rsidRPr="00B34B0A" w:rsidRDefault="00F52B20" w:rsidP="00F52B20">
                          <w:pPr>
                            <w:rPr>
                              <w:b/>
                            </w:rPr>
                          </w:pPr>
                          <w:r w:rsidRPr="00B34B0A">
                            <w:rPr>
                              <w:b/>
                              <w:i/>
                              <w:iCs/>
                              <w:color w:val="000000"/>
                            </w:rPr>
                            <w:t>online</w:t>
                          </w:r>
                        </w:p>
                      </w:txbxContent>
                    </v:textbox>
                  </v:rect>
                  <v:rect id="Rectangle 80" o:spid="_x0000_s1389" style="position:absolute;left:584;top:8858;width:425;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78429FE8" w14:textId="77777777" w:rsidR="00F52B20" w:rsidRPr="00B34B0A" w:rsidRDefault="00F52B20" w:rsidP="00F52B20">
                          <w:pPr>
                            <w:rPr>
                              <w:b/>
                            </w:rPr>
                          </w:pPr>
                          <w:r w:rsidRPr="00B34B0A">
                            <w:rPr>
                              <w:b/>
                              <w:i/>
                              <w:iCs/>
                              <w:color w:val="000000"/>
                            </w:rPr>
                            <w:t>i</w:t>
                          </w:r>
                        </w:p>
                      </w:txbxContent>
                    </v:textbox>
                  </v:rect>
                </v:group>
              </w:pict>
            </w:r>
            <w:r w:rsidR="00F52B20" w:rsidRPr="00C33924">
              <w:rPr>
                <w:b/>
                <w:position w:val="30"/>
                <w:sz w:val="20"/>
                <w:szCs w:val="20"/>
              </w:rPr>
              <w:t>PRC</w:t>
            </w:r>
            <w:r w:rsidR="00F52B20" w:rsidRPr="00C33924">
              <w:rPr>
                <w:b/>
                <w:position w:val="30"/>
                <w:sz w:val="20"/>
                <w:szCs w:val="20"/>
                <w:vertAlign w:val="subscript"/>
              </w:rPr>
              <w:t>4</w:t>
            </w:r>
            <w:r w:rsidR="00F52B20" w:rsidRPr="00C33924">
              <w:rPr>
                <w:b/>
                <w:position w:val="30"/>
                <w:sz w:val="20"/>
                <w:szCs w:val="20"/>
              </w:rPr>
              <w:t xml:space="preserve"> =</w:t>
            </w:r>
            <w:r w:rsidR="00F52B20" w:rsidRPr="00C33924">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00F52B20" w:rsidRPr="00C33924">
              <w:rPr>
                <w:b/>
                <w:position w:val="30"/>
                <w:sz w:val="20"/>
                <w:szCs w:val="20"/>
                <w:vertAlign w:val="subscript"/>
              </w:rPr>
              <w:t>i</w:t>
            </w:r>
          </w:p>
          <w:p w14:paraId="5ABE31E6" w14:textId="77777777" w:rsidR="00F52B20" w:rsidRPr="00C33924" w:rsidRDefault="00404753" w:rsidP="00F52B20">
            <w:pPr>
              <w:tabs>
                <w:tab w:val="left" w:pos="2160"/>
              </w:tabs>
              <w:spacing w:before="480"/>
              <w:ind w:left="2160" w:hanging="2160"/>
              <w:rPr>
                <w:b/>
                <w:position w:val="30"/>
                <w:sz w:val="20"/>
                <w:szCs w:val="20"/>
              </w:rPr>
            </w:pPr>
            <w:r>
              <w:rPr>
                <w:noProof/>
              </w:rPr>
              <w:pict w14:anchorId="1BB908AA">
                <v:group id="_x0000_s1366" editas="canvas" style="position:absolute;left:0;text-align:left;margin-left:38.9pt;margin-top:2.45pt;width:58.05pt;height:107.15pt;z-index:251660288"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">
                  <v:shape id="_x0000_s1367" type="#_x0000_t75" style="position:absolute;width:7372;height:13608;visibility:visible">
                    <v:fill o:detectmouseclick="t"/>
                    <v:path o:connecttype="none"/>
                  </v:shape>
                  <v:rect id="Rectangle 83" o:spid="_x0000_s1368" style="position:absolute;left:1714;top:6369;width:1454;height:248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4F7A0F69" w14:textId="77777777" w:rsidR="00F52B20" w:rsidRPr="00B074A0" w:rsidRDefault="00F52B20" w:rsidP="00F52B20">
                          <w:pPr>
                            <w:rPr>
                              <w:sz w:val="32"/>
                              <w:szCs w:val="32"/>
                            </w:rPr>
                          </w:pPr>
                          <w:r w:rsidRPr="00B074A0">
                            <w:rPr>
                              <w:rFonts w:ascii="Symbol" w:hAnsi="Symbol" w:cs="Symbol"/>
                              <w:color w:val="000000"/>
                              <w:sz w:val="32"/>
                              <w:szCs w:val="32"/>
                            </w:rPr>
                            <w:t></w:t>
                          </w:r>
                        </w:p>
                      </w:txbxContent>
                    </v:textbox>
                  </v:rect>
                  <v:rect id="Rectangle 84" o:spid="_x0000_s1369" style="position:absolute;left:1016;top:8712;width:838;height:1866;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696488A7" w14:textId="77777777" w:rsidR="00F52B20" w:rsidRDefault="00F52B20" w:rsidP="00F52B20">
                          <w:r>
                            <w:rPr>
                              <w:rFonts w:ascii="Symbol" w:hAnsi="Symbol" w:cs="Symbol"/>
                              <w:color w:val="000000"/>
                            </w:rPr>
                            <w:t></w:t>
                          </w:r>
                        </w:p>
                      </w:txbxContent>
                    </v:textbox>
                  </v:rect>
                  <v:rect id="Rectangle 85" o:spid="_x0000_s1370" style="position:absolute;left:356;top:4242;width:6013;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0CB218C4" w14:textId="77777777" w:rsidR="00F52B20" w:rsidRPr="00B34B0A" w:rsidRDefault="00F52B20" w:rsidP="00F52B20">
                          <w:pPr>
                            <w:rPr>
                              <w:b/>
                            </w:rPr>
                          </w:pPr>
                          <w:r w:rsidRPr="00B34B0A">
                            <w:rPr>
                              <w:b/>
                              <w:i/>
                              <w:iCs/>
                              <w:color w:val="000000"/>
                            </w:rPr>
                            <w:t>resources</w:t>
                          </w:r>
                        </w:p>
                      </w:txbxContent>
                    </v:textbox>
                  </v:rect>
                  <v:rect id="Rectangle 86" o:spid="_x0000_s1371" style="position:absolute;left:317;top:2902;width:271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13DEE46E" w14:textId="77777777" w:rsidR="00F52B20" w:rsidRPr="00B34B0A" w:rsidRDefault="00F52B20" w:rsidP="00F52B20">
                          <w:pPr>
                            <w:rPr>
                              <w:b/>
                            </w:rPr>
                          </w:pPr>
                          <w:r w:rsidRPr="00B34B0A">
                            <w:rPr>
                              <w:b/>
                              <w:i/>
                              <w:iCs/>
                              <w:color w:val="000000"/>
                            </w:rPr>
                            <w:t>load</w:t>
                          </w:r>
                        </w:p>
                      </w:txbxContent>
                    </v:textbox>
                  </v:rect>
                  <v:rect id="Rectangle 87" o:spid="_x0000_s1372" style="position:absolute;left:337;top:1562;width:398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0DB914DB" w14:textId="77777777" w:rsidR="00F52B20" w:rsidRPr="00B34B0A" w:rsidRDefault="00F52B20" w:rsidP="00F52B20">
                          <w:pPr>
                            <w:rPr>
                              <w:b/>
                            </w:rPr>
                          </w:pPr>
                          <w:r w:rsidRPr="00B34B0A">
                            <w:rPr>
                              <w:b/>
                              <w:i/>
                              <w:iCs/>
                              <w:color w:val="000000"/>
                            </w:rPr>
                            <w:t>online</w:t>
                          </w:r>
                        </w:p>
                      </w:txbxContent>
                    </v:textbox>
                  </v:rect>
                  <v:rect id="Rectangle 88" o:spid="_x0000_s1373" style="position:absolute;left:457;top:222;width:2178;height:17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11C65751" w14:textId="77777777" w:rsidR="00F52B20" w:rsidRPr="00B34B0A" w:rsidRDefault="00F52B20" w:rsidP="00F52B20">
                          <w:pPr>
                            <w:rPr>
                              <w:b/>
                            </w:rPr>
                          </w:pPr>
                          <w:r w:rsidRPr="00B34B0A">
                            <w:rPr>
                              <w:b/>
                              <w:i/>
                              <w:iCs/>
                              <w:color w:val="000000"/>
                            </w:rPr>
                            <w:t>All</w:t>
                          </w:r>
                        </w:p>
                      </w:txbxContent>
                    </v:textbox>
                  </v:rect>
                  <v:rect id="Rectangle 89" o:spid="_x0000_s1374" style="position:absolute;left:629;top:11538;width:5422;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6F925537" w14:textId="77777777" w:rsidR="00F52B20" w:rsidRPr="00B34B0A" w:rsidRDefault="00F52B20" w:rsidP="00F52B20">
                          <w:pPr>
                            <w:rPr>
                              <w:b/>
                            </w:rPr>
                          </w:pPr>
                          <w:r w:rsidRPr="00B34B0A">
                            <w:rPr>
                              <w:b/>
                              <w:i/>
                              <w:iCs/>
                              <w:color w:val="000000"/>
                            </w:rPr>
                            <w:t>resource</w:t>
                          </w:r>
                        </w:p>
                      </w:txbxContent>
                    </v:textbox>
                  </v:rect>
                  <v:rect id="Rectangle 90" o:spid="_x0000_s1375" style="position:absolute;left:584;top:10198;width:271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25DED436" w14:textId="77777777" w:rsidR="00F52B20" w:rsidRPr="00B34B0A" w:rsidRDefault="00F52B20" w:rsidP="00F52B20">
                          <w:pPr>
                            <w:rPr>
                              <w:b/>
                            </w:rPr>
                          </w:pPr>
                          <w:r w:rsidRPr="00B34B0A">
                            <w:rPr>
                              <w:b/>
                              <w:i/>
                              <w:iCs/>
                              <w:color w:val="000000"/>
                            </w:rPr>
                            <w:t>load</w:t>
                          </w:r>
                        </w:p>
                      </w:txbxContent>
                    </v:textbox>
                  </v:rect>
                  <v:rect id="Rectangle 91" o:spid="_x0000_s1376" style="position:absolute;left:1746;top:8858;width:3981;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745DA4B0" w14:textId="77777777" w:rsidR="00F52B20" w:rsidRPr="00B34B0A" w:rsidRDefault="00F52B20" w:rsidP="00F52B20">
                          <w:pPr>
                            <w:rPr>
                              <w:b/>
                            </w:rPr>
                          </w:pPr>
                          <w:r w:rsidRPr="00B34B0A">
                            <w:rPr>
                              <w:b/>
                              <w:i/>
                              <w:iCs/>
                              <w:color w:val="000000"/>
                            </w:rPr>
                            <w:t>online</w:t>
                          </w:r>
                        </w:p>
                      </w:txbxContent>
                    </v:textbox>
                  </v:rect>
                  <v:rect id="Rectangle 92" o:spid="_x0000_s1377" style="position:absolute;left:584;top:8858;width:425;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2931BDBF" w14:textId="77777777" w:rsidR="00F52B20" w:rsidRPr="00B34B0A" w:rsidRDefault="00F52B20" w:rsidP="00F52B20">
                          <w:pPr>
                            <w:rPr>
                              <w:b/>
                            </w:rPr>
                          </w:pPr>
                          <w:r w:rsidRPr="00B34B0A">
                            <w:rPr>
                              <w:b/>
                              <w:i/>
                              <w:iCs/>
                              <w:color w:val="000000"/>
                            </w:rPr>
                            <w:t>i</w:t>
                          </w:r>
                        </w:p>
                      </w:txbxContent>
                    </v:textbox>
                  </v:rect>
                </v:group>
              </w:pict>
            </w:r>
            <w:r w:rsidR="00F52B20" w:rsidRPr="00C33924">
              <w:rPr>
                <w:b/>
                <w:position w:val="30"/>
                <w:sz w:val="20"/>
                <w:szCs w:val="20"/>
              </w:rPr>
              <w:t>PRC</w:t>
            </w:r>
            <w:r w:rsidR="00F52B20" w:rsidRPr="00C33924">
              <w:rPr>
                <w:b/>
                <w:position w:val="30"/>
                <w:sz w:val="20"/>
                <w:szCs w:val="20"/>
                <w:vertAlign w:val="subscript"/>
              </w:rPr>
              <w:t>5</w:t>
            </w:r>
            <w:r w:rsidR="00F52B20" w:rsidRPr="00C33924">
              <w:rPr>
                <w:b/>
                <w:position w:val="30"/>
                <w:sz w:val="20"/>
                <w:szCs w:val="20"/>
              </w:rPr>
              <w:t xml:space="preserve"> =</w:t>
            </w:r>
            <w:r w:rsidR="00F52B20" w:rsidRPr="00C33924">
              <w:rPr>
                <w:b/>
                <w:position w:val="30"/>
                <w:sz w:val="20"/>
                <w:szCs w:val="20"/>
              </w:rPr>
              <w:tab/>
              <w:t>Min(Max((LRDF_1*Actual Net Telemetered Consumption – LPC)</w:t>
            </w:r>
            <w:r w:rsidR="00F52B20" w:rsidRPr="00C33924">
              <w:rPr>
                <w:b/>
                <w:position w:val="30"/>
                <w:sz w:val="20"/>
                <w:szCs w:val="20"/>
                <w:vertAlign w:val="subscript"/>
              </w:rPr>
              <w:t>i</w:t>
            </w:r>
            <w:r w:rsidR="00F52B20" w:rsidRPr="00C33924">
              <w:rPr>
                <w:b/>
                <w:position w:val="30"/>
                <w:sz w:val="20"/>
                <w:szCs w:val="20"/>
              </w:rPr>
              <w:t>, 0.0), (0.2 * LRDF_1 * Actual Net Telemetered Consumption)) from all Controllable Load Resources active in SCED with an Ancillary Service Resource award</w:t>
            </w:r>
          </w:p>
          <w:p w14:paraId="4D8D23DD" w14:textId="77777777" w:rsidR="00F52B20" w:rsidRPr="00C33924" w:rsidRDefault="00F52B20" w:rsidP="00F52B20">
            <w:pPr>
              <w:tabs>
                <w:tab w:val="left" w:pos="2160"/>
              </w:tabs>
              <w:ind w:left="2160" w:hanging="2160"/>
              <w:rPr>
                <w:b/>
                <w:position w:val="30"/>
                <w:sz w:val="20"/>
                <w:szCs w:val="20"/>
              </w:rPr>
            </w:pPr>
          </w:p>
          <w:p w14:paraId="3AA5B0EC" w14:textId="77777777" w:rsidR="00F52B20" w:rsidRPr="00C33924" w:rsidRDefault="00404753" w:rsidP="00F52B20">
            <w:pPr>
              <w:tabs>
                <w:tab w:val="left" w:pos="2160"/>
              </w:tabs>
              <w:ind w:left="2160" w:hanging="2160"/>
              <w:rPr>
                <w:b/>
                <w:position w:val="30"/>
                <w:sz w:val="20"/>
                <w:szCs w:val="20"/>
              </w:rPr>
            </w:pPr>
            <w:r>
              <w:rPr>
                <w:noProof/>
              </w:rPr>
              <w:pict w14:anchorId="248E263F">
                <v:group id="_x0000_s1354" editas="canvas" style="position:absolute;left:0;text-align:left;margin-left:41pt;margin-top:-7.55pt;width:58.1pt;height:105.4pt;z-index:251661312"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">
                  <v:shape id="_x0000_s1355" type="#_x0000_t75" style="position:absolute;width:7378;height:13385;visibility:visible">
                    <v:fill o:detectmouseclick="t"/>
                    <v:path o:connecttype="none"/>
                  </v:shape>
                  <v:rect id="Rectangle 95" o:spid="_x0000_s1356" style="position:absolute;left:1803;top:6000;width:1454;height:248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2FF2F373" w14:textId="77777777" w:rsidR="00F52B20" w:rsidRPr="00B074A0" w:rsidRDefault="00F52B20" w:rsidP="00F52B20">
                          <w:pPr>
                            <w:rPr>
                              <w:sz w:val="32"/>
                              <w:szCs w:val="32"/>
                            </w:rPr>
                          </w:pPr>
                          <w:r w:rsidRPr="00B074A0">
                            <w:rPr>
                              <w:rFonts w:ascii="Symbol" w:hAnsi="Symbol" w:cs="Symbol"/>
                              <w:color w:val="000000"/>
                              <w:sz w:val="32"/>
                              <w:szCs w:val="32"/>
                            </w:rPr>
                            <w:t></w:t>
                          </w:r>
                        </w:p>
                      </w:txbxContent>
                    </v:textbox>
                  </v:rect>
                  <v:rect id="Rectangle 96" o:spid="_x0000_s1357" style="position:absolute;left:1022;top:8489;width:838;height:186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391090D6" w14:textId="77777777" w:rsidR="00F52B20" w:rsidRDefault="00F52B20" w:rsidP="00F52B20">
                          <w:r>
                            <w:rPr>
                              <w:rFonts w:ascii="Symbol" w:hAnsi="Symbol" w:cs="Symbol"/>
                              <w:color w:val="000000"/>
                            </w:rPr>
                            <w:t></w:t>
                          </w:r>
                        </w:p>
                      </w:txbxContent>
                    </v:textbox>
                  </v:rect>
                  <v:rect id="Rectangle 97" o:spid="_x0000_s1358" style="position:absolute;left:361;top:4019;width:6014;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19F2FF7B" w14:textId="77777777" w:rsidR="00F52B20" w:rsidRPr="00B34B0A" w:rsidRDefault="00F52B20" w:rsidP="00F52B20">
                          <w:pPr>
                            <w:rPr>
                              <w:b/>
                            </w:rPr>
                          </w:pPr>
                          <w:r w:rsidRPr="00B34B0A">
                            <w:rPr>
                              <w:b/>
                              <w:i/>
                              <w:iCs/>
                              <w:color w:val="000000"/>
                            </w:rPr>
                            <w:t>resources</w:t>
                          </w:r>
                        </w:p>
                      </w:txbxContent>
                    </v:textbox>
                  </v:rect>
                  <v:rect id="Rectangle 98" o:spid="_x0000_s1359" style="position:absolute;left:323;top:2679;width:2712;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1DFF6A9A" w14:textId="77777777" w:rsidR="00F52B20" w:rsidRPr="00B34B0A" w:rsidRDefault="00F52B20" w:rsidP="00F52B20">
                          <w:pPr>
                            <w:rPr>
                              <w:b/>
                            </w:rPr>
                          </w:pPr>
                          <w:r w:rsidRPr="00B34B0A">
                            <w:rPr>
                              <w:b/>
                              <w:i/>
                              <w:iCs/>
                              <w:color w:val="000000"/>
                            </w:rPr>
                            <w:t>load</w:t>
                          </w:r>
                        </w:p>
                      </w:txbxContent>
                    </v:textbox>
                  </v:rect>
                  <v:rect id="Rectangle 99" o:spid="_x0000_s1360" style="position:absolute;left:342;top:1339;width:3982;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7B054AD1" w14:textId="77777777" w:rsidR="00F52B20" w:rsidRPr="00B34B0A" w:rsidRDefault="00F52B20" w:rsidP="00F52B20">
                          <w:pPr>
                            <w:rPr>
                              <w:b/>
                            </w:rPr>
                          </w:pPr>
                          <w:r w:rsidRPr="00B34B0A">
                            <w:rPr>
                              <w:b/>
                              <w:i/>
                              <w:iCs/>
                              <w:color w:val="000000"/>
                            </w:rPr>
                            <w:t>online</w:t>
                          </w:r>
                        </w:p>
                      </w:txbxContent>
                    </v:textbox>
                  </v:rect>
                  <v:rect id="Rectangle 100" o:spid="_x0000_s1361" style="position:absolute;left:463;width:2178;height:17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43882314" w14:textId="77777777" w:rsidR="00F52B20" w:rsidRPr="00B34B0A" w:rsidRDefault="00F52B20" w:rsidP="00F52B20">
                          <w:pPr>
                            <w:rPr>
                              <w:b/>
                            </w:rPr>
                          </w:pPr>
                          <w:r w:rsidRPr="00B34B0A">
                            <w:rPr>
                              <w:b/>
                              <w:i/>
                              <w:iCs/>
                              <w:color w:val="000000"/>
                            </w:rPr>
                            <w:t>All</w:t>
                          </w:r>
                        </w:p>
                      </w:txbxContent>
                    </v:textbox>
                  </v:rect>
                  <v:rect id="Rectangle 101" o:spid="_x0000_s1362" style="position:absolute;left:635;top:11315;width:5422;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7080B96F" w14:textId="77777777" w:rsidR="00F52B20" w:rsidRPr="00B34B0A" w:rsidRDefault="00F52B20" w:rsidP="00F52B20">
                          <w:pPr>
                            <w:rPr>
                              <w:b/>
                            </w:rPr>
                          </w:pPr>
                          <w:r w:rsidRPr="00B34B0A">
                            <w:rPr>
                              <w:b/>
                              <w:i/>
                              <w:iCs/>
                              <w:color w:val="000000"/>
                            </w:rPr>
                            <w:t>resource</w:t>
                          </w:r>
                        </w:p>
                      </w:txbxContent>
                    </v:textbox>
                  </v:rect>
                  <v:rect id="Rectangle 102" o:spid="_x0000_s1363" style="position:absolute;left:590;top:9975;width:2712;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3BC8B38F" w14:textId="77777777" w:rsidR="00F52B20" w:rsidRPr="00B34B0A" w:rsidRDefault="00F52B20" w:rsidP="00F52B20">
                          <w:pPr>
                            <w:rPr>
                              <w:b/>
                            </w:rPr>
                          </w:pPr>
                          <w:r w:rsidRPr="00B34B0A">
                            <w:rPr>
                              <w:b/>
                              <w:i/>
                              <w:iCs/>
                              <w:color w:val="000000"/>
                            </w:rPr>
                            <w:t>load</w:t>
                          </w:r>
                        </w:p>
                      </w:txbxContent>
                    </v:textbox>
                  </v:rect>
                  <v:rect id="Rectangle 103" o:spid="_x0000_s1364" style="position:absolute;left:1752;top:8636;width:3982;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3377B480" w14:textId="77777777" w:rsidR="00F52B20" w:rsidRPr="00B34B0A" w:rsidRDefault="00F52B20" w:rsidP="00F52B20">
                          <w:pPr>
                            <w:rPr>
                              <w:b/>
                            </w:rPr>
                          </w:pPr>
                          <w:r w:rsidRPr="00B34B0A">
                            <w:rPr>
                              <w:b/>
                              <w:i/>
                              <w:iCs/>
                              <w:color w:val="000000"/>
                            </w:rPr>
                            <w:t>online</w:t>
                          </w:r>
                        </w:p>
                      </w:txbxContent>
                    </v:textbox>
                  </v:rect>
                  <v:rect id="Rectangle 104" o:spid="_x0000_s1365" style="position:absolute;left:590;top:8636;width:426;height:175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4A6007B4" w14:textId="77777777" w:rsidR="00F52B20" w:rsidRPr="00B34B0A" w:rsidRDefault="00F52B20" w:rsidP="00F52B20">
                          <w:pPr>
                            <w:rPr>
                              <w:b/>
                            </w:rPr>
                          </w:pPr>
                          <w:r w:rsidRPr="00B34B0A">
                            <w:rPr>
                              <w:b/>
                              <w:i/>
                              <w:iCs/>
                              <w:color w:val="000000"/>
                            </w:rPr>
                            <w:t>i</w:t>
                          </w:r>
                        </w:p>
                      </w:txbxContent>
                    </v:textbox>
                  </v:rect>
                </v:group>
              </w:pict>
            </w:r>
            <w:r w:rsidR="00F52B20" w:rsidRPr="00C33924">
              <w:rPr>
                <w:b/>
                <w:position w:val="30"/>
                <w:sz w:val="20"/>
                <w:szCs w:val="20"/>
              </w:rPr>
              <w:t>PRC</w:t>
            </w:r>
            <w:r w:rsidR="00F52B20" w:rsidRPr="00C33924">
              <w:rPr>
                <w:b/>
                <w:position w:val="30"/>
                <w:sz w:val="20"/>
                <w:szCs w:val="20"/>
                <w:vertAlign w:val="subscript"/>
              </w:rPr>
              <w:t>6</w:t>
            </w:r>
            <w:r w:rsidR="00F52B20" w:rsidRPr="00C33924">
              <w:rPr>
                <w:b/>
                <w:position w:val="30"/>
                <w:sz w:val="20"/>
                <w:szCs w:val="20"/>
              </w:rPr>
              <w:t xml:space="preserve"> =</w:t>
            </w:r>
            <w:r w:rsidR="00F52B20" w:rsidRPr="00C33924">
              <w:rPr>
                <w:b/>
                <w:position w:val="30"/>
                <w:sz w:val="20"/>
                <w:szCs w:val="20"/>
              </w:rPr>
              <w:tab/>
              <w:t>Min(Max((LRDF_2 * Actual Net Telemetered Consumption – LPC)</w:t>
            </w:r>
            <w:r w:rsidR="00F52B20" w:rsidRPr="00C33924">
              <w:rPr>
                <w:b/>
                <w:position w:val="30"/>
                <w:sz w:val="20"/>
                <w:szCs w:val="20"/>
                <w:vertAlign w:val="subscript"/>
              </w:rPr>
              <w:t>i</w:t>
            </w:r>
            <w:r w:rsidR="00F52B20" w:rsidRPr="00C33924">
              <w:rPr>
                <w:b/>
                <w:position w:val="30"/>
                <w:sz w:val="20"/>
                <w:szCs w:val="20"/>
              </w:rPr>
              <w:t xml:space="preserve">, 0.0), (0.2 * </w:t>
            </w:r>
            <w:r w:rsidR="00F52B20" w:rsidRPr="00C33924">
              <w:rPr>
                <w:b/>
                <w:position w:val="30"/>
                <w:sz w:val="20"/>
                <w:szCs w:val="20"/>
              </w:rPr>
              <w:lastRenderedPageBreak/>
              <w:t>LRDF_2 * Actual Net Telemetered Consumption)) from all Controllable Load Resources active in SCED without an Ancillary Service Resource award</w:t>
            </w:r>
          </w:p>
          <w:p w14:paraId="01812D32" w14:textId="77777777" w:rsidR="00F52B20" w:rsidRPr="00C33924" w:rsidRDefault="00F52B20" w:rsidP="00F52B20">
            <w:pPr>
              <w:tabs>
                <w:tab w:val="left" w:pos="2160"/>
              </w:tabs>
              <w:ind w:left="2160" w:hanging="2160"/>
              <w:rPr>
                <w:b/>
                <w:position w:val="30"/>
                <w:sz w:val="20"/>
                <w:szCs w:val="20"/>
              </w:rPr>
            </w:pPr>
          </w:p>
          <w:p w14:paraId="53AF9A60" w14:textId="77777777" w:rsidR="00F52B20" w:rsidRPr="00C33924" w:rsidRDefault="00F52B20" w:rsidP="00F52B20">
            <w:pPr>
              <w:tabs>
                <w:tab w:val="left" w:pos="2160"/>
              </w:tabs>
              <w:ind w:left="2160" w:hanging="2160"/>
              <w:rPr>
                <w:b/>
                <w:position w:val="30"/>
                <w:sz w:val="20"/>
                <w:szCs w:val="20"/>
              </w:rPr>
            </w:pPr>
          </w:p>
          <w:p w14:paraId="12C22C19" w14:textId="77777777" w:rsidR="00F52B20" w:rsidRPr="00C33924" w:rsidRDefault="00F52B20" w:rsidP="00F52B20">
            <w:pPr>
              <w:tabs>
                <w:tab w:val="left" w:pos="2160"/>
              </w:tabs>
              <w:ind w:left="2160" w:hanging="2160"/>
              <w:rPr>
                <w:b/>
                <w:position w:val="30"/>
                <w:sz w:val="20"/>
                <w:szCs w:val="20"/>
              </w:rPr>
            </w:pPr>
          </w:p>
          <w:p w14:paraId="3E226425" w14:textId="77777777" w:rsidR="00F52B20" w:rsidRPr="00C33924" w:rsidRDefault="00404753" w:rsidP="00F52B20">
            <w:pPr>
              <w:tabs>
                <w:tab w:val="left" w:pos="2160"/>
              </w:tabs>
              <w:ind w:left="2160" w:hanging="2160"/>
              <w:rPr>
                <w:b/>
                <w:position w:val="30"/>
                <w:sz w:val="20"/>
                <w:szCs w:val="20"/>
                <w:vertAlign w:val="subscript"/>
              </w:rPr>
            </w:pPr>
            <w:r>
              <w:rPr>
                <w:noProof/>
              </w:rPr>
              <w:pict w14:anchorId="7C5DF31C">
                <v:group id="Group 3611" o:spid="_x0000_s1342" style="position:absolute;left:0;text-align:left;margin-left:43.85pt;margin-top:-20.9pt;width:171.35pt;height:732.7pt;z-index:251663360"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">
                  <v:rect id="Rectangle 3612" o:spid="_x0000_s1343" style="position:absolute;left:14389;top:79667;width:7372;height:133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344" style="position:absolute;left:1397;top:4698;width:2444;height:420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6350878C" w14:textId="77777777" w:rsidR="00F52B20" w:rsidRDefault="00F52B20" w:rsidP="00F52B20">
                          <w:r>
                            <w:rPr>
                              <w:rFonts w:ascii="Symbol" w:hAnsi="Symbol" w:cs="Symbol"/>
                              <w:color w:val="000000"/>
                              <w:sz w:val="54"/>
                              <w:szCs w:val="54"/>
                            </w:rPr>
                            <w:t></w:t>
                          </w:r>
                        </w:p>
                      </w:txbxContent>
                    </v:textbox>
                  </v:rect>
                  <v:rect id="Rectangle 3614" o:spid="_x0000_s1345" style="position:absolute;left:698;top:8489;width:839;height:186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247AF46E" w14:textId="77777777" w:rsidR="00F52B20" w:rsidRDefault="00F52B20" w:rsidP="00F52B20">
                          <w:r>
                            <w:rPr>
                              <w:rFonts w:ascii="Symbol" w:hAnsi="Symbol" w:cs="Symbol"/>
                              <w:color w:val="000000"/>
                            </w:rPr>
                            <w:t></w:t>
                          </w:r>
                        </w:p>
                      </w:txbxContent>
                    </v:textbox>
                  </v:rect>
                  <v:rect id="Rectangle 3615" o:spid="_x0000_s1346" style="position:absolute;left:39;top:4019;width:6013;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4605204F" w14:textId="77777777" w:rsidR="00F52B20" w:rsidRDefault="00F52B20" w:rsidP="00F52B20">
                          <w:pPr>
                            <w:rPr>
                              <w:b/>
                            </w:rPr>
                          </w:pPr>
                          <w:r>
                            <w:rPr>
                              <w:b/>
                              <w:i/>
                              <w:iCs/>
                              <w:color w:val="000000"/>
                            </w:rPr>
                            <w:t>resources</w:t>
                          </w:r>
                        </w:p>
                      </w:txbxContent>
                    </v:textbox>
                  </v:rect>
                  <v:rect id="Rectangle 3744" o:spid="_x0000_s1347" style="position:absolute;top:2679;width:3067;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3F9D72C8" w14:textId="77777777" w:rsidR="00F52B20" w:rsidRDefault="00F52B20" w:rsidP="00F52B20">
                          <w:pPr>
                            <w:rPr>
                              <w:b/>
                            </w:rPr>
                          </w:pPr>
                          <w:r>
                            <w:rPr>
                              <w:b/>
                              <w:i/>
                              <w:iCs/>
                              <w:color w:val="000000"/>
                            </w:rPr>
                            <w:t>FFR</w:t>
                          </w:r>
                        </w:p>
                      </w:txbxContent>
                    </v:textbox>
                  </v:rect>
                  <v:rect id="Rectangle 3745" o:spid="_x0000_s1348" style="position:absolute;left:20;top:1339;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0F8669A3" w14:textId="77777777" w:rsidR="00F52B20" w:rsidRDefault="00F52B20" w:rsidP="00F52B20">
                          <w:pPr>
                            <w:rPr>
                              <w:b/>
                            </w:rPr>
                          </w:pPr>
                          <w:r>
                            <w:rPr>
                              <w:b/>
                              <w:i/>
                              <w:iCs/>
                              <w:color w:val="000000"/>
                            </w:rPr>
                            <w:t>online</w:t>
                          </w:r>
                        </w:p>
                      </w:txbxContent>
                    </v:textbox>
                  </v:rect>
                  <v:rect id="Rectangle 3746" o:spid="_x0000_s1349" style="position:absolute;left:140;width:2178;height:175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3BF8D9EA" w14:textId="77777777" w:rsidR="00F52B20" w:rsidRDefault="00F52B20" w:rsidP="00F52B20">
                          <w:pPr>
                            <w:rPr>
                              <w:b/>
                            </w:rPr>
                          </w:pPr>
                          <w:r>
                            <w:rPr>
                              <w:b/>
                              <w:i/>
                              <w:iCs/>
                              <w:color w:val="000000"/>
                            </w:rPr>
                            <w:t>All</w:t>
                          </w:r>
                        </w:p>
                      </w:txbxContent>
                    </v:textbox>
                  </v:rect>
                  <v:rect id="Rectangle 3747" o:spid="_x0000_s1350" style="position:absolute;left:311;top:11315;width:5423;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4E41D57F" w14:textId="77777777" w:rsidR="00F52B20" w:rsidRDefault="00F52B20" w:rsidP="00F52B20">
                          <w:pPr>
                            <w:rPr>
                              <w:b/>
                            </w:rPr>
                          </w:pPr>
                          <w:r>
                            <w:rPr>
                              <w:b/>
                              <w:i/>
                              <w:iCs/>
                              <w:color w:val="000000"/>
                            </w:rPr>
                            <w:t>resource</w:t>
                          </w:r>
                        </w:p>
                      </w:txbxContent>
                    </v:textbox>
                  </v:rect>
                  <v:rect id="Rectangle 3748" o:spid="_x0000_s1351" style="position:absolute;left:266;top:9975;width:3067;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26273920" w14:textId="77777777" w:rsidR="00F52B20" w:rsidRDefault="00F52B20" w:rsidP="00F52B20">
                          <w:pPr>
                            <w:rPr>
                              <w:b/>
                            </w:rPr>
                          </w:pPr>
                          <w:r>
                            <w:rPr>
                              <w:b/>
                              <w:i/>
                              <w:iCs/>
                              <w:color w:val="000000"/>
                            </w:rPr>
                            <w:t>FFR</w:t>
                          </w:r>
                        </w:p>
                      </w:txbxContent>
                    </v:textbox>
                  </v:rect>
                  <v:rect id="Rectangle 3749" o:spid="_x0000_s1352" style="position:absolute;left:1428;top:8635;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7EAD06FF" w14:textId="77777777" w:rsidR="00F52B20" w:rsidRDefault="00F52B20" w:rsidP="00F52B20">
                          <w:pPr>
                            <w:rPr>
                              <w:b/>
                            </w:rPr>
                          </w:pPr>
                          <w:r>
                            <w:rPr>
                              <w:b/>
                              <w:i/>
                              <w:iCs/>
                              <w:color w:val="000000"/>
                            </w:rPr>
                            <w:t>online</w:t>
                          </w:r>
                        </w:p>
                      </w:txbxContent>
                    </v:textbox>
                  </v:rect>
                  <v:rect id="Rectangle 3750" o:spid="_x0000_s1353" style="position:absolute;left:266;top:8635;width:426;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4255D1D3" w14:textId="77777777" w:rsidR="00F52B20" w:rsidRDefault="00F52B20" w:rsidP="00F52B20">
                          <w:pPr>
                            <w:rPr>
                              <w:b/>
                            </w:rPr>
                          </w:pPr>
                          <w:r>
                            <w:rPr>
                              <w:b/>
                              <w:i/>
                              <w:iCs/>
                              <w:color w:val="000000"/>
                            </w:rPr>
                            <w:t>i</w:t>
                          </w:r>
                        </w:p>
                      </w:txbxContent>
                    </v:textbox>
                  </v:rect>
                </v:group>
              </w:pict>
            </w:r>
            <w:r w:rsidR="00F52B20" w:rsidRPr="00C33924">
              <w:rPr>
                <w:b/>
                <w:position w:val="30"/>
                <w:sz w:val="20"/>
                <w:szCs w:val="20"/>
              </w:rPr>
              <w:t>PRC</w:t>
            </w:r>
            <w:r w:rsidR="00F52B20" w:rsidRPr="00C33924">
              <w:rPr>
                <w:b/>
                <w:position w:val="30"/>
                <w:sz w:val="20"/>
                <w:szCs w:val="20"/>
                <w:vertAlign w:val="subscript"/>
              </w:rPr>
              <w:t>7</w:t>
            </w:r>
            <w:r w:rsidR="00F52B20" w:rsidRPr="00C33924">
              <w:rPr>
                <w:b/>
                <w:position w:val="30"/>
                <w:sz w:val="20"/>
                <w:szCs w:val="20"/>
              </w:rPr>
              <w:t xml:space="preserve"> =</w:t>
            </w:r>
            <w:r w:rsidR="00F52B20" w:rsidRPr="00C33924">
              <w:rPr>
                <w:b/>
                <w:position w:val="30"/>
                <w:sz w:val="20"/>
                <w:szCs w:val="20"/>
              </w:rPr>
              <w:tab/>
              <w:t>(Capacity from Resources capable of providing FFR)</w:t>
            </w:r>
            <w:r w:rsidR="00F52B20" w:rsidRPr="00C33924">
              <w:rPr>
                <w:b/>
                <w:position w:val="30"/>
                <w:sz w:val="20"/>
                <w:szCs w:val="20"/>
                <w:vertAlign w:val="subscript"/>
              </w:rPr>
              <w:t>i</w:t>
            </w:r>
          </w:p>
          <w:p w14:paraId="4868A799" w14:textId="77777777" w:rsidR="00F52B20" w:rsidRPr="00C33924" w:rsidRDefault="00F52B20" w:rsidP="00F52B20">
            <w:pPr>
              <w:spacing w:before="480"/>
              <w:ind w:left="720" w:hanging="720"/>
              <w:rPr>
                <w:b/>
                <w:position w:val="30"/>
                <w:sz w:val="20"/>
                <w:szCs w:val="20"/>
              </w:rPr>
            </w:pPr>
          </w:p>
          <w:p w14:paraId="71F26F59" w14:textId="77777777" w:rsidR="00F52B20" w:rsidRPr="00C33924" w:rsidRDefault="00F52B20" w:rsidP="00F52B20">
            <w:pPr>
              <w:ind w:left="720" w:hanging="720"/>
              <w:rPr>
                <w:b/>
                <w:position w:val="30"/>
                <w:sz w:val="20"/>
                <w:szCs w:val="20"/>
              </w:rPr>
            </w:pPr>
          </w:p>
          <w:p w14:paraId="7CA69035" w14:textId="77777777" w:rsidR="00F52B20" w:rsidRPr="00C33924" w:rsidRDefault="00404753" w:rsidP="00F52B20">
            <w:pPr>
              <w:tabs>
                <w:tab w:val="left" w:pos="2160"/>
              </w:tabs>
              <w:spacing w:before="480"/>
              <w:ind w:left="2160" w:hanging="2160"/>
              <w:rPr>
                <w:b/>
                <w:position w:val="30"/>
                <w:sz w:val="20"/>
                <w:szCs w:val="20"/>
              </w:rPr>
            </w:pPr>
            <w:r>
              <w:rPr>
                <w:noProof/>
              </w:rPr>
              <w:pict w14:anchorId="3B446A2A">
                <v:group id="_x0000_s1330" editas="canvas" style="position:absolute;left:0;text-align:left;margin-left:38.1pt;margin-top:3.45pt;width:75.65pt;height:107.8pt;z-index:25166438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">
                  <v:shape id="_x0000_s1331" type="#_x0000_t75" style="position:absolute;width:9607;height:13690;visibility:visible">
                    <v:fill o:detectmouseclick="t"/>
                    <v:path o:connecttype="none"/>
                  </v:shape>
                  <v:rect id="Rectangle 71" o:spid="_x0000_s1332" style="position:absolute;left:1419;top:5645;width:1778;height:24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71B19C5E" w14:textId="77777777" w:rsidR="00F52B20" w:rsidRPr="00B074A0" w:rsidRDefault="00F52B20" w:rsidP="00F52B20">
                          <w:pPr>
                            <w:rPr>
                              <w:sz w:val="32"/>
                              <w:szCs w:val="32"/>
                            </w:rPr>
                          </w:pPr>
                          <w:r w:rsidRPr="00B074A0">
                            <w:rPr>
                              <w:rFonts w:ascii="Symbol" w:hAnsi="Symbol" w:cs="Symbol"/>
                              <w:color w:val="000000"/>
                              <w:sz w:val="32"/>
                              <w:szCs w:val="32"/>
                            </w:rPr>
                            <w:t></w:t>
                          </w:r>
                        </w:p>
                      </w:txbxContent>
                    </v:textbox>
                  </v:rect>
                  <v:rect id="Rectangle 72" o:spid="_x0000_s1333" style="position:absolute;left:1016;top:8711;width:838;height:186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410B917F" w14:textId="77777777" w:rsidR="00F52B20" w:rsidRDefault="00F52B20" w:rsidP="00F52B20">
                          <w:r>
                            <w:rPr>
                              <w:rFonts w:ascii="Symbol" w:hAnsi="Symbol" w:cs="Symbol"/>
                              <w:color w:val="000000"/>
                            </w:rPr>
                            <w:t></w:t>
                          </w:r>
                        </w:p>
                      </w:txbxContent>
                    </v:textbox>
                  </v:rect>
                  <v:rect id="Rectangle 73" o:spid="_x0000_s1334" style="position:absolute;left:356;top:3727;width:9251;height:17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7A85D30D" w14:textId="77777777" w:rsidR="00F52B20" w:rsidRPr="00B34B0A" w:rsidRDefault="00F52B20" w:rsidP="00F52B20">
                          <w:pPr>
                            <w:rPr>
                              <w:b/>
                            </w:rPr>
                          </w:pPr>
                          <w:r>
                            <w:rPr>
                              <w:b/>
                              <w:i/>
                              <w:iCs/>
                              <w:color w:val="000000"/>
                            </w:rPr>
                            <w:t>ESR</w:t>
                          </w:r>
                        </w:p>
                      </w:txbxContent>
                    </v:textbox>
                  </v:rect>
                  <v:rect id="Rectangle 74" o:spid="_x0000_s1335" style="position:absolute;left:317;top:2901;width:825;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14CB6631" w14:textId="77777777" w:rsidR="00F52B20" w:rsidRPr="00B34B0A" w:rsidRDefault="00F52B20" w:rsidP="00F52B20">
                          <w:pPr>
                            <w:rPr>
                              <w:b/>
                            </w:rPr>
                          </w:pPr>
                        </w:p>
                      </w:txbxContent>
                    </v:textbox>
                  </v:rect>
                  <v:rect id="Rectangle 75" o:spid="_x0000_s1336" style="position:absolute;left:255;top:1974;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04C2F64B" w14:textId="77777777" w:rsidR="00F52B20" w:rsidRPr="00B34B0A" w:rsidRDefault="00F52B20" w:rsidP="00F52B20">
                          <w:pPr>
                            <w:rPr>
                              <w:b/>
                            </w:rPr>
                          </w:pPr>
                          <w:r w:rsidRPr="00B34B0A">
                            <w:rPr>
                              <w:b/>
                              <w:i/>
                              <w:iCs/>
                              <w:color w:val="000000"/>
                            </w:rPr>
                            <w:t>online</w:t>
                          </w:r>
                        </w:p>
                      </w:txbxContent>
                    </v:textbox>
                  </v:rect>
                  <v:rect id="Rectangle 76" o:spid="_x0000_s1337" style="position:absolute;left:457;top:221;width:2178;height:17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387F119F" w14:textId="77777777" w:rsidR="00F52B20" w:rsidRPr="00B34B0A" w:rsidRDefault="00F52B20" w:rsidP="00F52B20">
                          <w:pPr>
                            <w:rPr>
                              <w:b/>
                            </w:rPr>
                          </w:pPr>
                          <w:r w:rsidRPr="00B34B0A">
                            <w:rPr>
                              <w:b/>
                              <w:i/>
                              <w:iCs/>
                              <w:color w:val="000000"/>
                            </w:rPr>
                            <w:t>All</w:t>
                          </w:r>
                        </w:p>
                      </w:txbxContent>
                    </v:textbox>
                  </v:rect>
                  <v:rect id="Rectangle 77" o:spid="_x0000_s1338" style="position:absolute;left:629;top:11537;width:825;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3F824524" w14:textId="77777777" w:rsidR="00F52B20" w:rsidRPr="00B34B0A" w:rsidRDefault="00F52B20" w:rsidP="00F52B20">
                          <w:pPr>
                            <w:rPr>
                              <w:b/>
                            </w:rPr>
                          </w:pPr>
                        </w:p>
                      </w:txbxContent>
                    </v:textbox>
                  </v:rect>
                  <v:rect id="Rectangle 78" o:spid="_x0000_s1339" style="position:absolute;left:584;top:10197;width:2895;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2A1E48FA" w14:textId="77777777" w:rsidR="00F52B20" w:rsidRPr="00B34B0A" w:rsidRDefault="00F52B20" w:rsidP="00F52B20">
                          <w:pPr>
                            <w:rPr>
                              <w:b/>
                            </w:rPr>
                          </w:pPr>
                          <w:r>
                            <w:rPr>
                              <w:b/>
                              <w:i/>
                              <w:iCs/>
                              <w:color w:val="000000"/>
                            </w:rPr>
                            <w:t>ESR</w:t>
                          </w:r>
                        </w:p>
                      </w:txbxContent>
                    </v:textbox>
                  </v:rect>
                  <v:rect id="Rectangle 79" o:spid="_x0000_s1340" style="position:absolute;left:1746;top:8858;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17AF0EEB" w14:textId="77777777" w:rsidR="00F52B20" w:rsidRPr="00B34B0A" w:rsidRDefault="00F52B20" w:rsidP="00F52B20">
                          <w:pPr>
                            <w:rPr>
                              <w:b/>
                            </w:rPr>
                          </w:pPr>
                          <w:r w:rsidRPr="00B34B0A">
                            <w:rPr>
                              <w:b/>
                              <w:i/>
                              <w:iCs/>
                              <w:color w:val="000000"/>
                            </w:rPr>
                            <w:t>online</w:t>
                          </w:r>
                        </w:p>
                      </w:txbxContent>
                    </v:textbox>
                  </v:rect>
                  <v:rect id="Rectangle 80" o:spid="_x0000_s1341" style="position:absolute;left:584;top:8858;width:425;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5F0562EB" w14:textId="77777777" w:rsidR="00F52B20" w:rsidRPr="00B34B0A" w:rsidRDefault="00F52B20" w:rsidP="00F52B20">
                          <w:pPr>
                            <w:rPr>
                              <w:b/>
                            </w:rPr>
                          </w:pPr>
                          <w:r w:rsidRPr="00B34B0A">
                            <w:rPr>
                              <w:b/>
                              <w:i/>
                              <w:iCs/>
                              <w:color w:val="000000"/>
                            </w:rPr>
                            <w:t>i</w:t>
                          </w:r>
                        </w:p>
                      </w:txbxContent>
                    </v:textbox>
                  </v:rect>
                </v:group>
              </w:pict>
            </w:r>
            <w:r w:rsidR="00F52B20" w:rsidRPr="00C33924">
              <w:rPr>
                <w:b/>
                <w:position w:val="30"/>
                <w:sz w:val="20"/>
                <w:szCs w:val="20"/>
              </w:rPr>
              <w:t>PRC</w:t>
            </w:r>
            <w:r w:rsidR="00F52B20" w:rsidRPr="00C33924">
              <w:rPr>
                <w:b/>
                <w:position w:val="30"/>
                <w:sz w:val="20"/>
                <w:szCs w:val="20"/>
                <w:vertAlign w:val="subscript"/>
              </w:rPr>
              <w:t>8</w:t>
            </w:r>
            <w:r w:rsidR="00F52B20" w:rsidRPr="00C33924">
              <w:rPr>
                <w:b/>
                <w:position w:val="30"/>
                <w:sz w:val="20"/>
                <w:szCs w:val="20"/>
              </w:rPr>
              <w:t xml:space="preserve"> =</w:t>
            </w:r>
            <w:r w:rsidR="00F52B20" w:rsidRPr="00C33924">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CF72A3B" w14:textId="77777777" w:rsidR="00F52B20" w:rsidRPr="00C33924" w:rsidRDefault="00F52B20" w:rsidP="00F52B20">
            <w:pPr>
              <w:ind w:left="720" w:hanging="720"/>
              <w:rPr>
                <w:b/>
                <w:position w:val="30"/>
                <w:sz w:val="20"/>
                <w:szCs w:val="20"/>
              </w:rPr>
            </w:pPr>
            <w:r w:rsidRPr="00C33924">
              <w:rPr>
                <w:b/>
                <w:position w:val="30"/>
                <w:sz w:val="20"/>
                <w:szCs w:val="20"/>
              </w:rPr>
              <w:t xml:space="preserve">Excludes ESR capacity used to provide FFR </w:t>
            </w:r>
          </w:p>
          <w:p w14:paraId="511BDF57" w14:textId="77777777" w:rsidR="00F52B20" w:rsidRPr="00C33924" w:rsidRDefault="00404753" w:rsidP="00F52B20">
            <w:pPr>
              <w:tabs>
                <w:tab w:val="left" w:pos="2160"/>
              </w:tabs>
              <w:spacing w:before="480"/>
              <w:ind w:left="2160" w:hanging="2160"/>
              <w:rPr>
                <w:b/>
                <w:position w:val="30"/>
                <w:sz w:val="20"/>
                <w:szCs w:val="20"/>
              </w:rPr>
            </w:pPr>
            <w:r>
              <w:rPr>
                <w:noProof/>
              </w:rPr>
              <w:pict w14:anchorId="4AA9A3CD">
                <v:group id="_x0000_s1318" editas="canvas" style="position:absolute;left:0;text-align:left;margin-left:34.4pt;margin-top:5pt;width:75.65pt;height:107.8pt;z-index:25166540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">
                  <v:shape id="_x0000_s1319" type="#_x0000_t75" style="position:absolute;width:9607;height:13690;visibility:visible">
                    <v:fill o:detectmouseclick="t"/>
                    <v:path o:connecttype="none"/>
                  </v:shape>
                  <v:rect id="Rectangle 71" o:spid="_x0000_s1320" style="position:absolute;left:1361;top:6758;width:1785;height:24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525FB45F" w14:textId="77777777" w:rsidR="00F52B20" w:rsidRPr="00B074A0" w:rsidRDefault="00F52B20" w:rsidP="00F52B20">
                          <w:pPr>
                            <w:rPr>
                              <w:sz w:val="32"/>
                              <w:szCs w:val="32"/>
                            </w:rPr>
                          </w:pPr>
                          <w:r w:rsidRPr="00B074A0">
                            <w:rPr>
                              <w:rFonts w:ascii="Symbol" w:hAnsi="Symbol" w:cs="Symbol"/>
                              <w:color w:val="000000"/>
                              <w:sz w:val="32"/>
                              <w:szCs w:val="32"/>
                            </w:rPr>
                            <w:t></w:t>
                          </w:r>
                        </w:p>
                      </w:txbxContent>
                    </v:textbox>
                  </v:rect>
                  <v:rect id="Rectangle 72" o:spid="_x0000_s1321" style="position:absolute;left:1016;top:8711;width:838;height:1867;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1CCD02E2" w14:textId="77777777" w:rsidR="00F52B20" w:rsidRDefault="00F52B20" w:rsidP="00F52B20">
                          <w:r>
                            <w:rPr>
                              <w:rFonts w:ascii="Symbol" w:hAnsi="Symbol" w:cs="Symbol"/>
                              <w:color w:val="000000"/>
                            </w:rPr>
                            <w:t></w:t>
                          </w:r>
                        </w:p>
                      </w:txbxContent>
                    </v:textbox>
                  </v:rect>
                  <v:rect id="Rectangle 73" o:spid="_x0000_s1322" style="position:absolute;left:355;top:3727;width:9252;height:35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5CDE5D96" w14:textId="77777777" w:rsidR="00F52B20" w:rsidRPr="00B34B0A" w:rsidRDefault="00F52B20" w:rsidP="00F52B20">
                          <w:pPr>
                            <w:rPr>
                              <w:b/>
                            </w:rPr>
                          </w:pPr>
                          <w:r>
                            <w:rPr>
                              <w:b/>
                              <w:i/>
                              <w:iCs/>
                              <w:color w:val="000000"/>
                            </w:rPr>
                            <w:t>DC-Coupled Resources</w:t>
                          </w:r>
                        </w:p>
                      </w:txbxContent>
                    </v:textbox>
                  </v:rect>
                  <v:rect id="Rectangle 74" o:spid="_x0000_s1323" style="position:absolute;left:317;top:2901;width:825;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31B1E8FF" w14:textId="77777777" w:rsidR="00F52B20" w:rsidRPr="00B34B0A" w:rsidRDefault="00F52B20" w:rsidP="00F52B20">
                          <w:pPr>
                            <w:rPr>
                              <w:b/>
                            </w:rPr>
                          </w:pPr>
                        </w:p>
                      </w:txbxContent>
                    </v:textbox>
                  </v:rect>
                  <v:rect id="Rectangle 75" o:spid="_x0000_s1324" style="position:absolute;left:255;top:1974;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0214FF43" w14:textId="77777777" w:rsidR="00F52B20" w:rsidRPr="00B34B0A" w:rsidRDefault="00F52B20" w:rsidP="00F52B20">
                          <w:pPr>
                            <w:rPr>
                              <w:b/>
                            </w:rPr>
                          </w:pPr>
                          <w:r w:rsidRPr="00B34B0A">
                            <w:rPr>
                              <w:b/>
                              <w:i/>
                              <w:iCs/>
                              <w:color w:val="000000"/>
                            </w:rPr>
                            <w:t>online</w:t>
                          </w:r>
                        </w:p>
                      </w:txbxContent>
                    </v:textbox>
                  </v:rect>
                  <v:rect id="Rectangle 76" o:spid="_x0000_s1325" style="position:absolute;left:457;top:221;width:2178;height:17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33DA9F05" w14:textId="77777777" w:rsidR="00F52B20" w:rsidRPr="00B34B0A" w:rsidRDefault="00F52B20" w:rsidP="00F52B20">
                          <w:pPr>
                            <w:rPr>
                              <w:b/>
                            </w:rPr>
                          </w:pPr>
                          <w:r w:rsidRPr="00B34B0A">
                            <w:rPr>
                              <w:b/>
                              <w:i/>
                              <w:iCs/>
                              <w:color w:val="000000"/>
                            </w:rPr>
                            <w:t>All</w:t>
                          </w:r>
                        </w:p>
                      </w:txbxContent>
                    </v:textbox>
                  </v:rect>
                  <v:rect id="Rectangle 77" o:spid="_x0000_s1326" style="position:absolute;left:629;top:11537;width:825;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2F2D54DD" w14:textId="77777777" w:rsidR="00F52B20" w:rsidRPr="00B34B0A" w:rsidRDefault="00F52B20" w:rsidP="00F52B20">
                          <w:pPr>
                            <w:rPr>
                              <w:b/>
                            </w:rPr>
                          </w:pPr>
                        </w:p>
                      </w:txbxContent>
                    </v:textbox>
                  </v:rect>
                  <v:rect id="Rectangle 78" o:spid="_x0000_s1327" style="position:absolute;left:584;top:10197;width:2895;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7B3B28C7" w14:textId="77777777" w:rsidR="00F52B20" w:rsidRPr="00B34B0A" w:rsidRDefault="00F52B20" w:rsidP="00F52B20">
                          <w:pPr>
                            <w:rPr>
                              <w:b/>
                            </w:rPr>
                          </w:pPr>
                          <w:r>
                            <w:rPr>
                              <w:b/>
                              <w:i/>
                              <w:iCs/>
                              <w:color w:val="000000"/>
                            </w:rPr>
                            <w:t>ESR</w:t>
                          </w:r>
                        </w:p>
                      </w:txbxContent>
                    </v:textbox>
                  </v:rect>
                  <v:rect id="Rectangle 79" o:spid="_x0000_s1328" style="position:absolute;left:1746;top:8858;width:3981;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1850A8DB" w14:textId="77777777" w:rsidR="00F52B20" w:rsidRPr="00B34B0A" w:rsidRDefault="00F52B20" w:rsidP="00F52B20">
                          <w:pPr>
                            <w:rPr>
                              <w:b/>
                            </w:rPr>
                          </w:pPr>
                          <w:r w:rsidRPr="00B34B0A">
                            <w:rPr>
                              <w:b/>
                              <w:i/>
                              <w:iCs/>
                              <w:color w:val="000000"/>
                            </w:rPr>
                            <w:t>online</w:t>
                          </w:r>
                        </w:p>
                      </w:txbxContent>
                    </v:textbox>
                  </v:rect>
                  <v:rect id="Rectangle 80" o:spid="_x0000_s1329" style="position:absolute;left:584;top:8858;width:425;height:175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3907748D" w14:textId="77777777" w:rsidR="00F52B20" w:rsidRPr="00B34B0A" w:rsidRDefault="00F52B20" w:rsidP="00F52B20">
                          <w:pPr>
                            <w:rPr>
                              <w:b/>
                            </w:rPr>
                          </w:pPr>
                          <w:r w:rsidRPr="00B34B0A">
                            <w:rPr>
                              <w:b/>
                              <w:i/>
                              <w:iCs/>
                              <w:color w:val="000000"/>
                            </w:rPr>
                            <w:t>i</w:t>
                          </w:r>
                        </w:p>
                      </w:txbxContent>
                    </v:textbox>
                  </v:rect>
                </v:group>
              </w:pict>
            </w:r>
            <w:r w:rsidR="00F52B20" w:rsidRPr="00C33924">
              <w:rPr>
                <w:b/>
                <w:position w:val="30"/>
                <w:sz w:val="20"/>
                <w:szCs w:val="20"/>
              </w:rPr>
              <w:t>PRC</w:t>
            </w:r>
            <w:r w:rsidR="00F52B20" w:rsidRPr="00C33924">
              <w:rPr>
                <w:rFonts w:ascii="Times New Roman Bold" w:hAnsi="Times New Roman Bold"/>
                <w:b/>
                <w:position w:val="30"/>
                <w:sz w:val="20"/>
                <w:szCs w:val="20"/>
                <w:vertAlign w:val="subscript"/>
              </w:rPr>
              <w:t>9</w:t>
            </w:r>
            <w:r w:rsidR="00F52B20" w:rsidRPr="00C33924">
              <w:rPr>
                <w:b/>
                <w:position w:val="30"/>
                <w:sz w:val="20"/>
                <w:szCs w:val="20"/>
              </w:rPr>
              <w:t xml:space="preserve"> =</w:t>
            </w:r>
            <w:r w:rsidR="00F52B20" w:rsidRPr="00C33924">
              <w:rPr>
                <w:b/>
                <w:position w:val="30"/>
                <w:sz w:val="20"/>
                <w:szCs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3553F881" w14:textId="77777777" w:rsidR="00F52B20" w:rsidRPr="00C33924" w:rsidRDefault="00F52B20" w:rsidP="00F52B20">
            <w:pPr>
              <w:tabs>
                <w:tab w:val="left" w:pos="2160"/>
              </w:tabs>
              <w:spacing w:after="240"/>
              <w:ind w:left="2160" w:hanging="2160"/>
              <w:rPr>
                <w:b/>
                <w:position w:val="30"/>
                <w:sz w:val="20"/>
                <w:szCs w:val="20"/>
              </w:rPr>
            </w:pPr>
            <w:r w:rsidRPr="00C33924">
              <w:rPr>
                <w:b/>
                <w:position w:val="30"/>
                <w:sz w:val="20"/>
                <w:szCs w:val="20"/>
              </w:rPr>
              <w:t>Excludes DC-Coupled Resource capacity used to provide FFR</w:t>
            </w:r>
          </w:p>
          <w:p w14:paraId="717135EA" w14:textId="77777777" w:rsidR="00F52B20" w:rsidRPr="00C33924" w:rsidRDefault="00F52B20" w:rsidP="00F52B20">
            <w:pPr>
              <w:ind w:left="720" w:hanging="720"/>
              <w:rPr>
                <w:b/>
                <w:position w:val="30"/>
                <w:sz w:val="20"/>
                <w:szCs w:val="20"/>
              </w:rPr>
            </w:pPr>
            <w:r w:rsidRPr="00C33924">
              <w:rPr>
                <w:b/>
                <w:position w:val="30"/>
                <w:sz w:val="20"/>
                <w:szCs w:val="20"/>
              </w:rPr>
              <w:lastRenderedPageBreak/>
              <w:t>PRC =</w:t>
            </w:r>
            <w:r w:rsidRPr="00C33924">
              <w:rPr>
                <w:b/>
                <w:position w:val="30"/>
                <w:sz w:val="20"/>
                <w:szCs w:val="20"/>
              </w:rPr>
              <w:tab/>
              <w:t>PRC</w:t>
            </w:r>
            <w:r w:rsidRPr="00C33924">
              <w:rPr>
                <w:b/>
                <w:position w:val="30"/>
                <w:sz w:val="20"/>
                <w:szCs w:val="20"/>
                <w:vertAlign w:val="subscript"/>
              </w:rPr>
              <w:t>1</w:t>
            </w:r>
            <w:r w:rsidRPr="00C33924">
              <w:rPr>
                <w:b/>
                <w:position w:val="30"/>
                <w:sz w:val="20"/>
                <w:szCs w:val="20"/>
              </w:rPr>
              <w:t xml:space="preserve"> + PRC</w:t>
            </w:r>
            <w:r w:rsidRPr="00C33924">
              <w:rPr>
                <w:b/>
                <w:position w:val="30"/>
                <w:sz w:val="20"/>
                <w:szCs w:val="20"/>
                <w:vertAlign w:val="subscript"/>
              </w:rPr>
              <w:t>2</w:t>
            </w:r>
            <w:r w:rsidRPr="00C33924">
              <w:rPr>
                <w:b/>
                <w:position w:val="30"/>
                <w:sz w:val="20"/>
                <w:szCs w:val="20"/>
              </w:rPr>
              <w:t xml:space="preserve"> + PRC</w:t>
            </w:r>
            <w:r w:rsidRPr="00C33924">
              <w:rPr>
                <w:b/>
                <w:position w:val="30"/>
                <w:sz w:val="20"/>
                <w:szCs w:val="20"/>
                <w:vertAlign w:val="subscript"/>
              </w:rPr>
              <w:t>3</w:t>
            </w:r>
            <w:r w:rsidRPr="00C33924">
              <w:rPr>
                <w:b/>
                <w:position w:val="30"/>
                <w:sz w:val="20"/>
                <w:szCs w:val="20"/>
              </w:rPr>
              <w:t>+ PRC</w:t>
            </w:r>
            <w:r w:rsidRPr="00C33924">
              <w:rPr>
                <w:b/>
                <w:position w:val="30"/>
                <w:sz w:val="20"/>
                <w:szCs w:val="20"/>
                <w:vertAlign w:val="subscript"/>
              </w:rPr>
              <w:t>4</w:t>
            </w:r>
            <w:r w:rsidRPr="00C33924">
              <w:rPr>
                <w:b/>
                <w:position w:val="30"/>
                <w:sz w:val="20"/>
                <w:szCs w:val="20"/>
              </w:rPr>
              <w:t xml:space="preserve"> + PRC</w:t>
            </w:r>
            <w:r w:rsidRPr="00C33924">
              <w:rPr>
                <w:b/>
                <w:position w:val="30"/>
                <w:sz w:val="20"/>
                <w:szCs w:val="20"/>
                <w:vertAlign w:val="subscript"/>
              </w:rPr>
              <w:t>5</w:t>
            </w:r>
            <w:r w:rsidRPr="00C33924">
              <w:rPr>
                <w:b/>
                <w:position w:val="30"/>
                <w:sz w:val="20"/>
                <w:szCs w:val="20"/>
              </w:rPr>
              <w:t xml:space="preserve"> + PRC</w:t>
            </w:r>
            <w:r w:rsidRPr="00C33924">
              <w:rPr>
                <w:b/>
                <w:position w:val="30"/>
                <w:sz w:val="20"/>
                <w:szCs w:val="20"/>
                <w:vertAlign w:val="subscript"/>
              </w:rPr>
              <w:t>6</w:t>
            </w:r>
            <w:r w:rsidRPr="00C33924">
              <w:rPr>
                <w:b/>
                <w:position w:val="30"/>
                <w:sz w:val="20"/>
                <w:szCs w:val="20"/>
              </w:rPr>
              <w:t xml:space="preserve"> + PRC</w:t>
            </w:r>
            <w:r w:rsidRPr="00C33924">
              <w:rPr>
                <w:b/>
                <w:position w:val="30"/>
                <w:sz w:val="20"/>
                <w:szCs w:val="20"/>
                <w:vertAlign w:val="subscript"/>
              </w:rPr>
              <w:t>7</w:t>
            </w:r>
            <w:r w:rsidRPr="00C33924">
              <w:rPr>
                <w:b/>
                <w:position w:val="30"/>
                <w:sz w:val="20"/>
                <w:szCs w:val="20"/>
              </w:rPr>
              <w:t xml:space="preserve"> + PRC</w:t>
            </w:r>
            <w:r w:rsidRPr="00C33924">
              <w:rPr>
                <w:b/>
                <w:position w:val="30"/>
                <w:sz w:val="20"/>
                <w:szCs w:val="20"/>
                <w:vertAlign w:val="subscript"/>
              </w:rPr>
              <w:t>8</w:t>
            </w:r>
            <w:r w:rsidRPr="00C33924">
              <w:rPr>
                <w:b/>
                <w:position w:val="30"/>
                <w:sz w:val="20"/>
                <w:szCs w:val="20"/>
              </w:rPr>
              <w:t xml:space="preserve"> + PRC</w:t>
            </w:r>
            <w:r w:rsidRPr="00C33924">
              <w:rPr>
                <w:b/>
                <w:position w:val="30"/>
                <w:sz w:val="20"/>
                <w:szCs w:val="20"/>
                <w:vertAlign w:val="subscript"/>
              </w:rPr>
              <w:t>9</w:t>
            </w:r>
          </w:p>
          <w:p w14:paraId="1F2E5609" w14:textId="77777777" w:rsidR="00F52B20" w:rsidRPr="00C33924" w:rsidRDefault="00F52B20" w:rsidP="00F52B20">
            <w:pPr>
              <w:rPr>
                <w:szCs w:val="20"/>
              </w:rPr>
            </w:pPr>
            <w:r w:rsidRPr="00C33924">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F52B20" w:rsidRPr="00C33924" w14:paraId="029CAF03" w14:textId="77777777" w:rsidTr="00374D5C">
              <w:tc>
                <w:tcPr>
                  <w:tcW w:w="2050" w:type="dxa"/>
                </w:tcPr>
                <w:p w14:paraId="4FA74CD8" w14:textId="77777777" w:rsidR="00F52B20" w:rsidRPr="00C33924" w:rsidRDefault="00F52B20" w:rsidP="00F52B20">
                  <w:pPr>
                    <w:spacing w:after="120"/>
                    <w:rPr>
                      <w:b/>
                      <w:iCs/>
                      <w:sz w:val="20"/>
                      <w:szCs w:val="20"/>
                    </w:rPr>
                  </w:pPr>
                  <w:r w:rsidRPr="00C33924">
                    <w:rPr>
                      <w:b/>
                      <w:iCs/>
                      <w:sz w:val="20"/>
                      <w:szCs w:val="20"/>
                    </w:rPr>
                    <w:t>Variable</w:t>
                  </w:r>
                </w:p>
              </w:tc>
              <w:tc>
                <w:tcPr>
                  <w:tcW w:w="1151" w:type="dxa"/>
                </w:tcPr>
                <w:p w14:paraId="603BCF70" w14:textId="77777777" w:rsidR="00F52B20" w:rsidRPr="00C33924" w:rsidRDefault="00F52B20" w:rsidP="00F52B20">
                  <w:pPr>
                    <w:spacing w:after="120"/>
                    <w:rPr>
                      <w:b/>
                      <w:iCs/>
                      <w:sz w:val="20"/>
                      <w:szCs w:val="20"/>
                    </w:rPr>
                  </w:pPr>
                  <w:r w:rsidRPr="00C33924">
                    <w:rPr>
                      <w:b/>
                      <w:iCs/>
                      <w:sz w:val="20"/>
                      <w:szCs w:val="20"/>
                    </w:rPr>
                    <w:t>Unit</w:t>
                  </w:r>
                </w:p>
              </w:tc>
              <w:tc>
                <w:tcPr>
                  <w:tcW w:w="6004" w:type="dxa"/>
                </w:tcPr>
                <w:p w14:paraId="7191D4C6" w14:textId="77777777" w:rsidR="00F52B20" w:rsidRPr="00C33924" w:rsidRDefault="00F52B20" w:rsidP="00F52B20">
                  <w:pPr>
                    <w:spacing w:after="120"/>
                    <w:rPr>
                      <w:b/>
                      <w:iCs/>
                      <w:sz w:val="20"/>
                      <w:szCs w:val="20"/>
                    </w:rPr>
                  </w:pPr>
                  <w:r w:rsidRPr="00C33924">
                    <w:rPr>
                      <w:b/>
                      <w:iCs/>
                      <w:sz w:val="20"/>
                      <w:szCs w:val="20"/>
                    </w:rPr>
                    <w:t>Description</w:t>
                  </w:r>
                </w:p>
              </w:tc>
            </w:tr>
            <w:tr w:rsidR="00F52B20" w:rsidRPr="00C33924" w14:paraId="3263A238" w14:textId="77777777" w:rsidTr="00374D5C">
              <w:tc>
                <w:tcPr>
                  <w:tcW w:w="2050" w:type="dxa"/>
                </w:tcPr>
                <w:p w14:paraId="4FF2BBF6"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1</w:t>
                  </w:r>
                </w:p>
              </w:tc>
              <w:tc>
                <w:tcPr>
                  <w:tcW w:w="1151" w:type="dxa"/>
                </w:tcPr>
                <w:p w14:paraId="2E21BD37" w14:textId="77777777" w:rsidR="00F52B20" w:rsidRPr="00C33924" w:rsidRDefault="00F52B20" w:rsidP="00F52B20">
                  <w:pPr>
                    <w:spacing w:after="60"/>
                    <w:rPr>
                      <w:iCs/>
                      <w:sz w:val="20"/>
                      <w:szCs w:val="20"/>
                    </w:rPr>
                  </w:pPr>
                  <w:r w:rsidRPr="00C33924">
                    <w:rPr>
                      <w:iCs/>
                      <w:sz w:val="20"/>
                      <w:szCs w:val="20"/>
                    </w:rPr>
                    <w:t>MW</w:t>
                  </w:r>
                </w:p>
              </w:tc>
              <w:tc>
                <w:tcPr>
                  <w:tcW w:w="6004" w:type="dxa"/>
                </w:tcPr>
                <w:p w14:paraId="5F64A039" w14:textId="77777777" w:rsidR="00F52B20" w:rsidRPr="00C33924" w:rsidRDefault="00F52B20" w:rsidP="00F52B20">
                  <w:pPr>
                    <w:spacing w:after="60"/>
                    <w:rPr>
                      <w:iCs/>
                      <w:sz w:val="20"/>
                      <w:szCs w:val="20"/>
                    </w:rPr>
                  </w:pPr>
                  <w:r w:rsidRPr="00C33924">
                    <w:rPr>
                      <w:iCs/>
                      <w:sz w:val="20"/>
                      <w:szCs w:val="20"/>
                    </w:rPr>
                    <w:t>Generation On-Line greater than 0 MW</w:t>
                  </w:r>
                </w:p>
              </w:tc>
            </w:tr>
            <w:tr w:rsidR="00F52B20" w:rsidRPr="00C33924" w14:paraId="0634FF1F" w14:textId="77777777" w:rsidTr="00374D5C">
              <w:tc>
                <w:tcPr>
                  <w:tcW w:w="2050" w:type="dxa"/>
                </w:tcPr>
                <w:p w14:paraId="33530D52"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2</w:t>
                  </w:r>
                </w:p>
              </w:tc>
              <w:tc>
                <w:tcPr>
                  <w:tcW w:w="1151" w:type="dxa"/>
                </w:tcPr>
                <w:p w14:paraId="1432C780" w14:textId="77777777" w:rsidR="00F52B20" w:rsidRPr="00C33924" w:rsidRDefault="00F52B20" w:rsidP="00F52B20">
                  <w:pPr>
                    <w:spacing w:after="60"/>
                    <w:rPr>
                      <w:iCs/>
                      <w:sz w:val="20"/>
                      <w:szCs w:val="20"/>
                    </w:rPr>
                  </w:pPr>
                  <w:r w:rsidRPr="00C33924">
                    <w:rPr>
                      <w:iCs/>
                      <w:sz w:val="20"/>
                      <w:szCs w:val="20"/>
                    </w:rPr>
                    <w:t>MW</w:t>
                  </w:r>
                </w:p>
              </w:tc>
              <w:tc>
                <w:tcPr>
                  <w:tcW w:w="6004" w:type="dxa"/>
                </w:tcPr>
                <w:p w14:paraId="7B1C42A0" w14:textId="77777777" w:rsidR="00F52B20" w:rsidRPr="00C33924" w:rsidRDefault="00F52B20" w:rsidP="00F52B20">
                  <w:pPr>
                    <w:spacing w:after="60"/>
                    <w:rPr>
                      <w:iCs/>
                      <w:sz w:val="20"/>
                      <w:szCs w:val="20"/>
                    </w:rPr>
                  </w:pPr>
                  <w:r w:rsidRPr="00C33924">
                    <w:rPr>
                      <w:iCs/>
                      <w:sz w:val="20"/>
                      <w:szCs w:val="20"/>
                    </w:rPr>
                    <w:t>WGRs On-Line greater than 0 MW</w:t>
                  </w:r>
                </w:p>
              </w:tc>
            </w:tr>
            <w:tr w:rsidR="00F52B20" w:rsidRPr="00C33924" w14:paraId="5223089D" w14:textId="77777777" w:rsidTr="00374D5C">
              <w:tc>
                <w:tcPr>
                  <w:tcW w:w="2050" w:type="dxa"/>
                </w:tcPr>
                <w:p w14:paraId="3A2BF9A4"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3</w:t>
                  </w:r>
                </w:p>
              </w:tc>
              <w:tc>
                <w:tcPr>
                  <w:tcW w:w="1151" w:type="dxa"/>
                </w:tcPr>
                <w:p w14:paraId="4414D6F4" w14:textId="77777777" w:rsidR="00F52B20" w:rsidRPr="00C33924" w:rsidRDefault="00F52B20" w:rsidP="00F52B20">
                  <w:pPr>
                    <w:spacing w:after="60"/>
                    <w:rPr>
                      <w:iCs/>
                      <w:sz w:val="20"/>
                      <w:szCs w:val="20"/>
                    </w:rPr>
                  </w:pPr>
                  <w:r w:rsidRPr="00C33924">
                    <w:rPr>
                      <w:iCs/>
                      <w:sz w:val="20"/>
                      <w:szCs w:val="20"/>
                    </w:rPr>
                    <w:t>MW</w:t>
                  </w:r>
                </w:p>
              </w:tc>
              <w:tc>
                <w:tcPr>
                  <w:tcW w:w="6004" w:type="dxa"/>
                </w:tcPr>
                <w:p w14:paraId="6E872854" w14:textId="77777777" w:rsidR="00F52B20" w:rsidRPr="00C33924" w:rsidRDefault="00F52B20" w:rsidP="00F52B20">
                  <w:pPr>
                    <w:spacing w:after="60"/>
                    <w:rPr>
                      <w:iCs/>
                      <w:sz w:val="20"/>
                      <w:szCs w:val="20"/>
                    </w:rPr>
                  </w:pPr>
                  <w:r w:rsidRPr="00C33924">
                    <w:rPr>
                      <w:iCs/>
                      <w:sz w:val="20"/>
                      <w:szCs w:val="20"/>
                    </w:rPr>
                    <w:t>Synchronous condenser output</w:t>
                  </w:r>
                </w:p>
              </w:tc>
            </w:tr>
            <w:tr w:rsidR="00F52B20" w:rsidRPr="00C33924" w14:paraId="20043D11" w14:textId="77777777" w:rsidTr="00374D5C">
              <w:tc>
                <w:tcPr>
                  <w:tcW w:w="2050" w:type="dxa"/>
                </w:tcPr>
                <w:p w14:paraId="250E50AB"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4</w:t>
                  </w:r>
                </w:p>
              </w:tc>
              <w:tc>
                <w:tcPr>
                  <w:tcW w:w="1151" w:type="dxa"/>
                </w:tcPr>
                <w:p w14:paraId="31397D99" w14:textId="77777777" w:rsidR="00F52B20" w:rsidRPr="00C33924" w:rsidRDefault="00F52B20" w:rsidP="00F52B20">
                  <w:pPr>
                    <w:spacing w:after="60"/>
                    <w:rPr>
                      <w:iCs/>
                      <w:sz w:val="20"/>
                      <w:szCs w:val="20"/>
                    </w:rPr>
                  </w:pPr>
                  <w:r w:rsidRPr="00C33924">
                    <w:rPr>
                      <w:iCs/>
                      <w:sz w:val="20"/>
                      <w:szCs w:val="20"/>
                    </w:rPr>
                    <w:t>MW</w:t>
                  </w:r>
                </w:p>
              </w:tc>
              <w:tc>
                <w:tcPr>
                  <w:tcW w:w="6004" w:type="dxa"/>
                </w:tcPr>
                <w:p w14:paraId="05942962" w14:textId="77777777" w:rsidR="00F52B20" w:rsidRPr="00C33924" w:rsidRDefault="00F52B20" w:rsidP="00F52B20">
                  <w:pPr>
                    <w:tabs>
                      <w:tab w:val="left" w:pos="1080"/>
                    </w:tabs>
                    <w:spacing w:after="60"/>
                    <w:rPr>
                      <w:iCs/>
                      <w:sz w:val="20"/>
                      <w:szCs w:val="20"/>
                    </w:rPr>
                  </w:pPr>
                  <w:r w:rsidRPr="00C33924">
                    <w:rPr>
                      <w:sz w:val="20"/>
                      <w:szCs w:val="20"/>
                    </w:rPr>
                    <w:t>Capacity from Load Resources with an ECRS Ancillary Service Resource award</w:t>
                  </w:r>
                </w:p>
              </w:tc>
            </w:tr>
            <w:tr w:rsidR="00F52B20" w:rsidRPr="00C33924" w14:paraId="1AF787DC" w14:textId="77777777" w:rsidTr="00374D5C">
              <w:tc>
                <w:tcPr>
                  <w:tcW w:w="2050" w:type="dxa"/>
                </w:tcPr>
                <w:p w14:paraId="5DA76BF2"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5</w:t>
                  </w:r>
                </w:p>
              </w:tc>
              <w:tc>
                <w:tcPr>
                  <w:tcW w:w="1151" w:type="dxa"/>
                </w:tcPr>
                <w:p w14:paraId="7AE51AA5" w14:textId="77777777" w:rsidR="00F52B20" w:rsidRPr="00C33924" w:rsidRDefault="00F52B20" w:rsidP="00F52B20">
                  <w:pPr>
                    <w:spacing w:after="60"/>
                    <w:rPr>
                      <w:iCs/>
                      <w:sz w:val="20"/>
                      <w:szCs w:val="20"/>
                    </w:rPr>
                  </w:pPr>
                  <w:r w:rsidRPr="00C33924">
                    <w:rPr>
                      <w:iCs/>
                      <w:sz w:val="20"/>
                      <w:szCs w:val="20"/>
                    </w:rPr>
                    <w:t>MW</w:t>
                  </w:r>
                </w:p>
              </w:tc>
              <w:tc>
                <w:tcPr>
                  <w:tcW w:w="6004" w:type="dxa"/>
                </w:tcPr>
                <w:p w14:paraId="423C362F" w14:textId="77777777" w:rsidR="00F52B20" w:rsidRPr="00C33924" w:rsidRDefault="00F52B20" w:rsidP="00F52B20">
                  <w:pPr>
                    <w:tabs>
                      <w:tab w:val="left" w:pos="1080"/>
                    </w:tabs>
                    <w:spacing w:after="60"/>
                    <w:rPr>
                      <w:iCs/>
                      <w:sz w:val="20"/>
                      <w:szCs w:val="20"/>
                    </w:rPr>
                  </w:pPr>
                  <w:r w:rsidRPr="00C33924">
                    <w:rPr>
                      <w:iCs/>
                      <w:sz w:val="20"/>
                      <w:szCs w:val="20"/>
                    </w:rPr>
                    <w:t>Capacity from Controllable Load Resources active in SCED with an Ancillary Service Resource award</w:t>
                  </w:r>
                </w:p>
              </w:tc>
            </w:tr>
            <w:tr w:rsidR="00F52B20" w:rsidRPr="00C33924" w14:paraId="31C9DC17" w14:textId="77777777" w:rsidTr="00374D5C">
              <w:tc>
                <w:tcPr>
                  <w:tcW w:w="2050" w:type="dxa"/>
                </w:tcPr>
                <w:p w14:paraId="2523D425"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6</w:t>
                  </w:r>
                </w:p>
              </w:tc>
              <w:tc>
                <w:tcPr>
                  <w:tcW w:w="1151" w:type="dxa"/>
                </w:tcPr>
                <w:p w14:paraId="6A8E6562" w14:textId="77777777" w:rsidR="00F52B20" w:rsidRPr="00C33924" w:rsidRDefault="00F52B20" w:rsidP="00F52B20">
                  <w:pPr>
                    <w:spacing w:after="60"/>
                    <w:rPr>
                      <w:iCs/>
                      <w:sz w:val="20"/>
                      <w:szCs w:val="20"/>
                    </w:rPr>
                  </w:pPr>
                  <w:r w:rsidRPr="00C33924">
                    <w:rPr>
                      <w:iCs/>
                      <w:sz w:val="20"/>
                      <w:szCs w:val="20"/>
                    </w:rPr>
                    <w:t>MW</w:t>
                  </w:r>
                </w:p>
              </w:tc>
              <w:tc>
                <w:tcPr>
                  <w:tcW w:w="6004" w:type="dxa"/>
                </w:tcPr>
                <w:p w14:paraId="73D4478D" w14:textId="77777777" w:rsidR="00F52B20" w:rsidRPr="00C33924" w:rsidRDefault="00F52B20" w:rsidP="00F52B20">
                  <w:pPr>
                    <w:tabs>
                      <w:tab w:val="left" w:pos="1080"/>
                    </w:tabs>
                    <w:spacing w:after="60"/>
                    <w:rPr>
                      <w:iCs/>
                      <w:sz w:val="20"/>
                      <w:szCs w:val="20"/>
                    </w:rPr>
                  </w:pPr>
                  <w:r w:rsidRPr="00C33924">
                    <w:rPr>
                      <w:iCs/>
                      <w:sz w:val="20"/>
                      <w:szCs w:val="20"/>
                    </w:rPr>
                    <w:t>Capacity from Controllable Load Resources active in SCED without an Ancillary Service Resource award</w:t>
                  </w:r>
                </w:p>
              </w:tc>
            </w:tr>
            <w:tr w:rsidR="00F52B20" w:rsidRPr="00C33924" w14:paraId="5EC31872" w14:textId="77777777" w:rsidTr="00374D5C">
              <w:tc>
                <w:tcPr>
                  <w:tcW w:w="2050" w:type="dxa"/>
                </w:tcPr>
                <w:p w14:paraId="280D3F8A" w14:textId="77777777" w:rsidR="00F52B20" w:rsidRPr="00C33924" w:rsidRDefault="00F52B20" w:rsidP="00F52B20">
                  <w:pPr>
                    <w:spacing w:after="60"/>
                    <w:rPr>
                      <w:iCs/>
                      <w:sz w:val="20"/>
                      <w:szCs w:val="20"/>
                    </w:rPr>
                  </w:pPr>
                  <w:r w:rsidRPr="00C33924">
                    <w:rPr>
                      <w:iCs/>
                      <w:sz w:val="20"/>
                      <w:szCs w:val="20"/>
                    </w:rPr>
                    <w:t>PRC</w:t>
                  </w:r>
                  <w:r w:rsidRPr="00C33924">
                    <w:rPr>
                      <w:iCs/>
                      <w:sz w:val="20"/>
                      <w:szCs w:val="20"/>
                      <w:vertAlign w:val="subscript"/>
                    </w:rPr>
                    <w:t>7</w:t>
                  </w:r>
                </w:p>
              </w:tc>
              <w:tc>
                <w:tcPr>
                  <w:tcW w:w="1151" w:type="dxa"/>
                </w:tcPr>
                <w:p w14:paraId="1F4B5B2A" w14:textId="77777777" w:rsidR="00F52B20" w:rsidRPr="00C33924" w:rsidRDefault="00F52B20" w:rsidP="00F52B20">
                  <w:pPr>
                    <w:spacing w:after="60"/>
                    <w:rPr>
                      <w:iCs/>
                      <w:sz w:val="20"/>
                      <w:szCs w:val="20"/>
                    </w:rPr>
                  </w:pPr>
                  <w:r w:rsidRPr="00C33924">
                    <w:rPr>
                      <w:iCs/>
                      <w:sz w:val="20"/>
                      <w:szCs w:val="20"/>
                    </w:rPr>
                    <w:t>MW</w:t>
                  </w:r>
                </w:p>
              </w:tc>
              <w:tc>
                <w:tcPr>
                  <w:tcW w:w="6004" w:type="dxa"/>
                </w:tcPr>
                <w:p w14:paraId="28F51F6B" w14:textId="77777777" w:rsidR="00F52B20" w:rsidRPr="00C33924" w:rsidRDefault="00F52B20" w:rsidP="00F52B20">
                  <w:pPr>
                    <w:tabs>
                      <w:tab w:val="left" w:pos="1080"/>
                    </w:tabs>
                    <w:spacing w:after="60"/>
                    <w:rPr>
                      <w:iCs/>
                      <w:sz w:val="20"/>
                      <w:szCs w:val="20"/>
                    </w:rPr>
                  </w:pPr>
                  <w:r w:rsidRPr="00C33924">
                    <w:rPr>
                      <w:iCs/>
                      <w:sz w:val="20"/>
                      <w:szCs w:val="20"/>
                    </w:rPr>
                    <w:t>Capacity from Resources capable of providing FFR</w:t>
                  </w:r>
                </w:p>
              </w:tc>
            </w:tr>
            <w:tr w:rsidR="00F52B20" w:rsidRPr="00C33924" w14:paraId="0E5D69FA" w14:textId="77777777" w:rsidTr="00374D5C">
              <w:tc>
                <w:tcPr>
                  <w:tcW w:w="2050" w:type="dxa"/>
                </w:tcPr>
                <w:p w14:paraId="7D8DBFAD" w14:textId="77777777" w:rsidR="00F52B20" w:rsidRPr="00C33924" w:rsidRDefault="00F52B20" w:rsidP="00F52B20">
                  <w:pPr>
                    <w:spacing w:after="60"/>
                    <w:rPr>
                      <w:iCs/>
                      <w:sz w:val="20"/>
                      <w:szCs w:val="20"/>
                    </w:rPr>
                  </w:pPr>
                  <w:r w:rsidRPr="00C33924">
                    <w:rPr>
                      <w:sz w:val="20"/>
                      <w:szCs w:val="20"/>
                    </w:rPr>
                    <w:t>PRC</w:t>
                  </w:r>
                  <w:r w:rsidRPr="00C33924">
                    <w:rPr>
                      <w:sz w:val="20"/>
                      <w:szCs w:val="20"/>
                      <w:vertAlign w:val="subscript"/>
                    </w:rPr>
                    <w:t>8</w:t>
                  </w:r>
                </w:p>
              </w:tc>
              <w:tc>
                <w:tcPr>
                  <w:tcW w:w="1151" w:type="dxa"/>
                </w:tcPr>
                <w:p w14:paraId="41FF5020" w14:textId="77777777" w:rsidR="00F52B20" w:rsidRPr="00C33924" w:rsidRDefault="00F52B20" w:rsidP="00F52B20">
                  <w:pPr>
                    <w:spacing w:after="60"/>
                    <w:rPr>
                      <w:iCs/>
                      <w:sz w:val="20"/>
                      <w:szCs w:val="20"/>
                    </w:rPr>
                  </w:pPr>
                  <w:r w:rsidRPr="00C33924">
                    <w:rPr>
                      <w:sz w:val="20"/>
                      <w:szCs w:val="20"/>
                    </w:rPr>
                    <w:t>MW</w:t>
                  </w:r>
                </w:p>
              </w:tc>
              <w:tc>
                <w:tcPr>
                  <w:tcW w:w="6004" w:type="dxa"/>
                </w:tcPr>
                <w:p w14:paraId="7AB1B443" w14:textId="77777777" w:rsidR="00F52B20" w:rsidRPr="00C33924" w:rsidRDefault="00F52B20" w:rsidP="00F52B20">
                  <w:pPr>
                    <w:tabs>
                      <w:tab w:val="left" w:pos="1080"/>
                    </w:tabs>
                    <w:spacing w:after="60"/>
                    <w:rPr>
                      <w:iCs/>
                      <w:sz w:val="20"/>
                      <w:szCs w:val="20"/>
                    </w:rPr>
                  </w:pPr>
                  <w:r w:rsidRPr="00C33924">
                    <w:rPr>
                      <w:sz w:val="20"/>
                      <w:szCs w:val="20"/>
                    </w:rPr>
                    <w:t>ESR capacity capable of providing Primary Frequency Response</w:t>
                  </w:r>
                </w:p>
              </w:tc>
            </w:tr>
            <w:tr w:rsidR="00F52B20" w:rsidRPr="00C33924" w14:paraId="033ACA15" w14:textId="77777777" w:rsidTr="00374D5C">
              <w:tc>
                <w:tcPr>
                  <w:tcW w:w="2050" w:type="dxa"/>
                </w:tcPr>
                <w:p w14:paraId="30B74435" w14:textId="77777777" w:rsidR="00F52B20" w:rsidRPr="00C33924" w:rsidRDefault="00F52B20" w:rsidP="00F52B20">
                  <w:pPr>
                    <w:spacing w:after="60"/>
                    <w:rPr>
                      <w:iCs/>
                      <w:sz w:val="20"/>
                      <w:szCs w:val="20"/>
                    </w:rPr>
                  </w:pPr>
                  <w:r w:rsidRPr="00C33924">
                    <w:rPr>
                      <w:sz w:val="20"/>
                      <w:szCs w:val="20"/>
                    </w:rPr>
                    <w:t>PRC</w:t>
                  </w:r>
                  <w:r w:rsidRPr="00C33924">
                    <w:rPr>
                      <w:sz w:val="20"/>
                      <w:szCs w:val="20"/>
                      <w:vertAlign w:val="subscript"/>
                    </w:rPr>
                    <w:t>9</w:t>
                  </w:r>
                </w:p>
              </w:tc>
              <w:tc>
                <w:tcPr>
                  <w:tcW w:w="1151" w:type="dxa"/>
                </w:tcPr>
                <w:p w14:paraId="01C07B6D" w14:textId="77777777" w:rsidR="00F52B20" w:rsidRPr="00C33924" w:rsidRDefault="00F52B20" w:rsidP="00F52B20">
                  <w:pPr>
                    <w:spacing w:after="60"/>
                    <w:rPr>
                      <w:iCs/>
                      <w:sz w:val="20"/>
                      <w:szCs w:val="20"/>
                    </w:rPr>
                  </w:pPr>
                  <w:r w:rsidRPr="00C33924">
                    <w:rPr>
                      <w:sz w:val="20"/>
                      <w:szCs w:val="20"/>
                    </w:rPr>
                    <w:t>MW</w:t>
                  </w:r>
                </w:p>
              </w:tc>
              <w:tc>
                <w:tcPr>
                  <w:tcW w:w="6004" w:type="dxa"/>
                </w:tcPr>
                <w:p w14:paraId="504BB3BA" w14:textId="77777777" w:rsidR="00F52B20" w:rsidRPr="00C33924" w:rsidRDefault="00F52B20" w:rsidP="00F52B20">
                  <w:pPr>
                    <w:tabs>
                      <w:tab w:val="left" w:pos="1080"/>
                    </w:tabs>
                    <w:spacing w:after="60"/>
                    <w:rPr>
                      <w:iCs/>
                      <w:sz w:val="20"/>
                      <w:szCs w:val="20"/>
                    </w:rPr>
                  </w:pPr>
                  <w:r w:rsidRPr="00C33924">
                    <w:rPr>
                      <w:sz w:val="20"/>
                      <w:szCs w:val="20"/>
                    </w:rPr>
                    <w:t>Capacity from DC-Coupled Resources capable of providing Primary Frequency Response</w:t>
                  </w:r>
                </w:p>
              </w:tc>
            </w:tr>
            <w:tr w:rsidR="00F52B20" w:rsidRPr="00C33924" w14:paraId="4F589719" w14:textId="77777777" w:rsidTr="00374D5C">
              <w:tc>
                <w:tcPr>
                  <w:tcW w:w="2050" w:type="dxa"/>
                </w:tcPr>
                <w:p w14:paraId="01673424" w14:textId="77777777" w:rsidR="00F52B20" w:rsidRPr="00C33924" w:rsidRDefault="00F52B20" w:rsidP="00F52B20">
                  <w:pPr>
                    <w:spacing w:after="60"/>
                    <w:rPr>
                      <w:iCs/>
                      <w:sz w:val="20"/>
                      <w:szCs w:val="20"/>
                    </w:rPr>
                  </w:pPr>
                  <w:r w:rsidRPr="00C33924">
                    <w:rPr>
                      <w:iCs/>
                      <w:sz w:val="20"/>
                      <w:szCs w:val="20"/>
                    </w:rPr>
                    <w:t>PRC</w:t>
                  </w:r>
                </w:p>
              </w:tc>
              <w:tc>
                <w:tcPr>
                  <w:tcW w:w="1151" w:type="dxa"/>
                </w:tcPr>
                <w:p w14:paraId="6F47F882" w14:textId="77777777" w:rsidR="00F52B20" w:rsidRPr="00C33924" w:rsidRDefault="00F52B20" w:rsidP="00F52B20">
                  <w:pPr>
                    <w:spacing w:after="60"/>
                    <w:rPr>
                      <w:iCs/>
                      <w:sz w:val="20"/>
                      <w:szCs w:val="20"/>
                    </w:rPr>
                  </w:pPr>
                  <w:r w:rsidRPr="00C33924">
                    <w:rPr>
                      <w:iCs/>
                      <w:sz w:val="20"/>
                      <w:szCs w:val="20"/>
                    </w:rPr>
                    <w:t>MW</w:t>
                  </w:r>
                </w:p>
              </w:tc>
              <w:tc>
                <w:tcPr>
                  <w:tcW w:w="6004" w:type="dxa"/>
                </w:tcPr>
                <w:p w14:paraId="3715833D" w14:textId="77777777" w:rsidR="00F52B20" w:rsidRPr="00C33924" w:rsidRDefault="00F52B20" w:rsidP="00F52B20">
                  <w:pPr>
                    <w:tabs>
                      <w:tab w:val="left" w:pos="1080"/>
                    </w:tabs>
                    <w:spacing w:after="60"/>
                    <w:rPr>
                      <w:iCs/>
                      <w:sz w:val="20"/>
                      <w:szCs w:val="20"/>
                    </w:rPr>
                  </w:pPr>
                  <w:r w:rsidRPr="00C33924">
                    <w:rPr>
                      <w:iCs/>
                      <w:sz w:val="20"/>
                      <w:szCs w:val="20"/>
                    </w:rPr>
                    <w:t>Physical Responsive Capability</w:t>
                  </w:r>
                </w:p>
              </w:tc>
            </w:tr>
            <w:tr w:rsidR="00F52B20" w:rsidRPr="00C33924" w14:paraId="65308207" w14:textId="77777777" w:rsidTr="00374D5C">
              <w:tc>
                <w:tcPr>
                  <w:tcW w:w="2050" w:type="dxa"/>
                </w:tcPr>
                <w:p w14:paraId="14A96F0E" w14:textId="77777777" w:rsidR="00F52B20" w:rsidRPr="00C33924" w:rsidRDefault="00F52B20" w:rsidP="00F52B20">
                  <w:pPr>
                    <w:spacing w:after="60"/>
                    <w:rPr>
                      <w:iCs/>
                      <w:sz w:val="20"/>
                      <w:szCs w:val="20"/>
                    </w:rPr>
                  </w:pPr>
                  <w:r w:rsidRPr="00C33924">
                    <w:rPr>
                      <w:sz w:val="20"/>
                      <w:szCs w:val="20"/>
                    </w:rPr>
                    <w:t>X</w:t>
                  </w:r>
                </w:p>
              </w:tc>
              <w:tc>
                <w:tcPr>
                  <w:tcW w:w="1151" w:type="dxa"/>
                </w:tcPr>
                <w:p w14:paraId="43161ED0" w14:textId="77777777" w:rsidR="00F52B20" w:rsidRPr="00C33924" w:rsidRDefault="00F52B20" w:rsidP="00F52B20">
                  <w:pPr>
                    <w:spacing w:after="60"/>
                    <w:rPr>
                      <w:iCs/>
                      <w:sz w:val="20"/>
                      <w:szCs w:val="20"/>
                    </w:rPr>
                  </w:pPr>
                  <w:r w:rsidRPr="00C33924">
                    <w:rPr>
                      <w:sz w:val="20"/>
                      <w:szCs w:val="20"/>
                    </w:rPr>
                    <w:t>Percentage</w:t>
                  </w:r>
                </w:p>
              </w:tc>
              <w:tc>
                <w:tcPr>
                  <w:tcW w:w="6004" w:type="dxa"/>
                </w:tcPr>
                <w:p w14:paraId="42A8EA47" w14:textId="77777777" w:rsidR="00F52B20" w:rsidRPr="00C33924" w:rsidRDefault="00F52B20" w:rsidP="00F52B20">
                  <w:pPr>
                    <w:spacing w:after="60"/>
                    <w:rPr>
                      <w:iCs/>
                      <w:sz w:val="20"/>
                      <w:szCs w:val="20"/>
                    </w:rPr>
                  </w:pPr>
                  <w:r w:rsidRPr="00C33924">
                    <w:rPr>
                      <w:sz w:val="20"/>
                      <w:szCs w:val="20"/>
                    </w:rPr>
                    <w:t>Percent threshold based on the Governor droop setting of ESRs</w:t>
                  </w:r>
                </w:p>
              </w:tc>
            </w:tr>
            <w:tr w:rsidR="00F52B20" w:rsidRPr="00C33924" w14:paraId="09A19BC4" w14:textId="77777777" w:rsidTr="00374D5C">
              <w:tc>
                <w:tcPr>
                  <w:tcW w:w="2050" w:type="dxa"/>
                </w:tcPr>
                <w:p w14:paraId="10F93763" w14:textId="77777777" w:rsidR="00F52B20" w:rsidRPr="00C33924" w:rsidRDefault="00F52B20" w:rsidP="00F52B20">
                  <w:pPr>
                    <w:spacing w:after="60"/>
                    <w:rPr>
                      <w:iCs/>
                      <w:sz w:val="20"/>
                      <w:szCs w:val="20"/>
                    </w:rPr>
                  </w:pPr>
                  <w:r w:rsidRPr="00C33924">
                    <w:rPr>
                      <w:iCs/>
                      <w:sz w:val="20"/>
                      <w:szCs w:val="20"/>
                    </w:rPr>
                    <w:t>RDF</w:t>
                  </w:r>
                </w:p>
              </w:tc>
              <w:tc>
                <w:tcPr>
                  <w:tcW w:w="1151" w:type="dxa"/>
                </w:tcPr>
                <w:p w14:paraId="43CE9992" w14:textId="77777777" w:rsidR="00F52B20" w:rsidRPr="00C33924" w:rsidRDefault="00F52B20" w:rsidP="00F52B20">
                  <w:pPr>
                    <w:spacing w:after="60"/>
                    <w:rPr>
                      <w:iCs/>
                      <w:sz w:val="20"/>
                      <w:szCs w:val="20"/>
                    </w:rPr>
                  </w:pPr>
                </w:p>
              </w:tc>
              <w:tc>
                <w:tcPr>
                  <w:tcW w:w="6004" w:type="dxa"/>
                </w:tcPr>
                <w:p w14:paraId="67E65040" w14:textId="77777777" w:rsidR="00F52B20" w:rsidRPr="00C33924" w:rsidRDefault="00F52B20" w:rsidP="00F52B20">
                  <w:pPr>
                    <w:spacing w:after="60"/>
                    <w:rPr>
                      <w:iCs/>
                      <w:sz w:val="20"/>
                      <w:szCs w:val="20"/>
                    </w:rPr>
                  </w:pPr>
                  <w:r w:rsidRPr="00C33924">
                    <w:rPr>
                      <w:iCs/>
                      <w:sz w:val="20"/>
                      <w:szCs w:val="20"/>
                    </w:rPr>
                    <w:t>The currently approved</w:t>
                  </w:r>
                  <w:r w:rsidRPr="00C33924">
                    <w:rPr>
                      <w:rFonts w:ascii="Times New Roman Bold" w:hAnsi="Times New Roman Bold"/>
                      <w:iCs/>
                      <w:sz w:val="20"/>
                      <w:szCs w:val="20"/>
                    </w:rPr>
                    <w:t xml:space="preserve"> </w:t>
                  </w:r>
                  <w:r w:rsidRPr="00C33924">
                    <w:rPr>
                      <w:iCs/>
                      <w:sz w:val="20"/>
                      <w:szCs w:val="20"/>
                    </w:rPr>
                    <w:t>Reserve Discount Factor</w:t>
                  </w:r>
                  <w:r w:rsidRPr="00C33924">
                    <w:rPr>
                      <w:iCs/>
                      <w:sz w:val="20"/>
                      <w:szCs w:val="20"/>
                    </w:rPr>
                    <w:tab/>
                  </w:r>
                </w:p>
              </w:tc>
            </w:tr>
            <w:tr w:rsidR="00F52B20" w:rsidRPr="00C33924" w14:paraId="062A72D7" w14:textId="77777777" w:rsidTr="00374D5C">
              <w:tc>
                <w:tcPr>
                  <w:tcW w:w="2050" w:type="dxa"/>
                </w:tcPr>
                <w:p w14:paraId="17E172FD" w14:textId="77777777" w:rsidR="00F52B20" w:rsidRPr="00C33924" w:rsidRDefault="00F52B20" w:rsidP="00F52B20">
                  <w:pPr>
                    <w:spacing w:after="60"/>
                    <w:rPr>
                      <w:iCs/>
                      <w:sz w:val="20"/>
                      <w:szCs w:val="20"/>
                    </w:rPr>
                  </w:pPr>
                  <w:r w:rsidRPr="00C33924">
                    <w:rPr>
                      <w:iCs/>
                      <w:sz w:val="20"/>
                      <w:szCs w:val="20"/>
                    </w:rPr>
                    <w:t>RDF</w:t>
                  </w:r>
                  <w:r w:rsidRPr="00C33924">
                    <w:rPr>
                      <w:iCs/>
                      <w:sz w:val="20"/>
                      <w:szCs w:val="20"/>
                      <w:vertAlign w:val="subscript"/>
                    </w:rPr>
                    <w:t>W</w:t>
                  </w:r>
                </w:p>
              </w:tc>
              <w:tc>
                <w:tcPr>
                  <w:tcW w:w="1151" w:type="dxa"/>
                </w:tcPr>
                <w:p w14:paraId="3F052402" w14:textId="77777777" w:rsidR="00F52B20" w:rsidRPr="00C33924" w:rsidRDefault="00F52B20" w:rsidP="00F52B20">
                  <w:pPr>
                    <w:spacing w:after="60"/>
                    <w:rPr>
                      <w:iCs/>
                      <w:sz w:val="20"/>
                      <w:szCs w:val="20"/>
                    </w:rPr>
                  </w:pPr>
                </w:p>
              </w:tc>
              <w:tc>
                <w:tcPr>
                  <w:tcW w:w="6004" w:type="dxa"/>
                </w:tcPr>
                <w:p w14:paraId="4343413C" w14:textId="77777777" w:rsidR="00F52B20" w:rsidRPr="00C33924" w:rsidRDefault="00F52B20" w:rsidP="00F52B20">
                  <w:pPr>
                    <w:spacing w:after="60"/>
                    <w:rPr>
                      <w:iCs/>
                      <w:sz w:val="20"/>
                      <w:szCs w:val="20"/>
                    </w:rPr>
                  </w:pPr>
                  <w:r w:rsidRPr="00C33924">
                    <w:rPr>
                      <w:iCs/>
                      <w:sz w:val="20"/>
                      <w:szCs w:val="20"/>
                    </w:rPr>
                    <w:t>The currently approved Reserve Discount Factor for WGRs</w:t>
                  </w:r>
                </w:p>
              </w:tc>
            </w:tr>
            <w:tr w:rsidR="00F52B20" w:rsidRPr="00C33924" w14:paraId="4CB6EBEA" w14:textId="77777777" w:rsidTr="00374D5C">
              <w:tc>
                <w:tcPr>
                  <w:tcW w:w="2050" w:type="dxa"/>
                </w:tcPr>
                <w:p w14:paraId="258465FE" w14:textId="77777777" w:rsidR="00F52B20" w:rsidRPr="00C33924" w:rsidRDefault="00F52B20" w:rsidP="00F52B20">
                  <w:pPr>
                    <w:spacing w:after="60"/>
                    <w:rPr>
                      <w:iCs/>
                      <w:sz w:val="20"/>
                      <w:szCs w:val="20"/>
                    </w:rPr>
                  </w:pPr>
                  <w:r w:rsidRPr="00C33924">
                    <w:rPr>
                      <w:iCs/>
                      <w:sz w:val="20"/>
                      <w:szCs w:val="20"/>
                    </w:rPr>
                    <w:t>LRDF_1</w:t>
                  </w:r>
                </w:p>
              </w:tc>
              <w:tc>
                <w:tcPr>
                  <w:tcW w:w="1151" w:type="dxa"/>
                </w:tcPr>
                <w:p w14:paraId="63498A7A" w14:textId="77777777" w:rsidR="00F52B20" w:rsidRPr="00C33924" w:rsidRDefault="00F52B20" w:rsidP="00F52B20">
                  <w:pPr>
                    <w:spacing w:after="60"/>
                    <w:rPr>
                      <w:iCs/>
                      <w:sz w:val="20"/>
                      <w:szCs w:val="20"/>
                    </w:rPr>
                  </w:pPr>
                </w:p>
              </w:tc>
              <w:tc>
                <w:tcPr>
                  <w:tcW w:w="6004" w:type="dxa"/>
                </w:tcPr>
                <w:p w14:paraId="175255EC" w14:textId="77777777" w:rsidR="00F52B20" w:rsidRPr="00C33924" w:rsidRDefault="00F52B20" w:rsidP="00F52B20">
                  <w:pPr>
                    <w:spacing w:after="60"/>
                    <w:rPr>
                      <w:iCs/>
                      <w:sz w:val="20"/>
                      <w:szCs w:val="20"/>
                    </w:rPr>
                  </w:pPr>
                  <w:r w:rsidRPr="00C33924">
                    <w:rPr>
                      <w:iCs/>
                      <w:sz w:val="20"/>
                      <w:szCs w:val="20"/>
                    </w:rPr>
                    <w:t>The currently approved Load Resource</w:t>
                  </w:r>
                  <w:r w:rsidRPr="00C33924">
                    <w:rPr>
                      <w:rFonts w:ascii="Times New Roman Bold" w:hAnsi="Times New Roman Bold"/>
                      <w:iCs/>
                      <w:sz w:val="20"/>
                      <w:szCs w:val="20"/>
                    </w:rPr>
                    <w:t xml:space="preserve"> </w:t>
                  </w:r>
                  <w:r w:rsidRPr="00C33924">
                    <w:rPr>
                      <w:iCs/>
                      <w:sz w:val="20"/>
                      <w:szCs w:val="20"/>
                    </w:rPr>
                    <w:t>Reserve Discount Factor for Controllable Load Resources awarded an Ancillary Service Resource award</w:t>
                  </w:r>
                </w:p>
              </w:tc>
            </w:tr>
            <w:tr w:rsidR="00F52B20" w:rsidRPr="00C33924" w14:paraId="221D1BCA" w14:textId="77777777" w:rsidTr="00374D5C">
              <w:tc>
                <w:tcPr>
                  <w:tcW w:w="2050" w:type="dxa"/>
                </w:tcPr>
                <w:p w14:paraId="20855E28" w14:textId="77777777" w:rsidR="00F52B20" w:rsidRPr="00C33924" w:rsidRDefault="00F52B20" w:rsidP="00F52B20">
                  <w:pPr>
                    <w:spacing w:after="60"/>
                    <w:rPr>
                      <w:iCs/>
                      <w:sz w:val="20"/>
                      <w:szCs w:val="20"/>
                    </w:rPr>
                  </w:pPr>
                  <w:r w:rsidRPr="00C33924">
                    <w:rPr>
                      <w:iCs/>
                      <w:sz w:val="20"/>
                      <w:szCs w:val="20"/>
                    </w:rPr>
                    <w:t>LRDF_2</w:t>
                  </w:r>
                </w:p>
              </w:tc>
              <w:tc>
                <w:tcPr>
                  <w:tcW w:w="1151" w:type="dxa"/>
                </w:tcPr>
                <w:p w14:paraId="3779D875" w14:textId="77777777" w:rsidR="00F52B20" w:rsidRPr="00C33924" w:rsidRDefault="00F52B20" w:rsidP="00F52B20">
                  <w:pPr>
                    <w:spacing w:after="60"/>
                    <w:rPr>
                      <w:iCs/>
                      <w:sz w:val="20"/>
                      <w:szCs w:val="20"/>
                    </w:rPr>
                  </w:pPr>
                </w:p>
              </w:tc>
              <w:tc>
                <w:tcPr>
                  <w:tcW w:w="6004" w:type="dxa"/>
                </w:tcPr>
                <w:p w14:paraId="5871D59F" w14:textId="77777777" w:rsidR="00F52B20" w:rsidRPr="00C33924" w:rsidRDefault="00F52B20" w:rsidP="00F52B20">
                  <w:pPr>
                    <w:spacing w:after="60"/>
                    <w:rPr>
                      <w:iCs/>
                      <w:sz w:val="20"/>
                      <w:szCs w:val="20"/>
                    </w:rPr>
                  </w:pPr>
                  <w:r w:rsidRPr="00C33924">
                    <w:rPr>
                      <w:iCs/>
                      <w:sz w:val="20"/>
                      <w:szCs w:val="20"/>
                    </w:rPr>
                    <w:t>The currently approved Load Resource</w:t>
                  </w:r>
                  <w:r w:rsidRPr="00C33924">
                    <w:rPr>
                      <w:rFonts w:ascii="Times New Roman Bold" w:hAnsi="Times New Roman Bold"/>
                      <w:iCs/>
                      <w:sz w:val="20"/>
                      <w:szCs w:val="20"/>
                    </w:rPr>
                    <w:t xml:space="preserve"> </w:t>
                  </w:r>
                  <w:r w:rsidRPr="00C33924">
                    <w:rPr>
                      <w:iCs/>
                      <w:sz w:val="20"/>
                      <w:szCs w:val="20"/>
                    </w:rPr>
                    <w:t>Reserve Discount Factor for Controllable Load Resources not awarded an Ancillary Service Resource award</w:t>
                  </w:r>
                </w:p>
              </w:tc>
            </w:tr>
            <w:tr w:rsidR="00F52B20" w:rsidRPr="00C33924" w14:paraId="49C1415E" w14:textId="77777777" w:rsidTr="00374D5C">
              <w:tc>
                <w:tcPr>
                  <w:tcW w:w="2050" w:type="dxa"/>
                </w:tcPr>
                <w:p w14:paraId="51BFE4DB" w14:textId="77777777" w:rsidR="00F52B20" w:rsidRPr="00C33924" w:rsidRDefault="00F52B20" w:rsidP="00F52B20">
                  <w:pPr>
                    <w:spacing w:after="60"/>
                    <w:rPr>
                      <w:iCs/>
                      <w:sz w:val="20"/>
                      <w:szCs w:val="20"/>
                    </w:rPr>
                  </w:pPr>
                  <w:r w:rsidRPr="00C33924">
                    <w:rPr>
                      <w:iCs/>
                      <w:sz w:val="20"/>
                      <w:szCs w:val="20"/>
                    </w:rPr>
                    <w:t>FRCHL</w:t>
                  </w:r>
                </w:p>
              </w:tc>
              <w:tc>
                <w:tcPr>
                  <w:tcW w:w="1151" w:type="dxa"/>
                </w:tcPr>
                <w:p w14:paraId="49BB828B" w14:textId="77777777" w:rsidR="00F52B20" w:rsidRPr="00C33924" w:rsidRDefault="00F52B20" w:rsidP="00F52B20">
                  <w:pPr>
                    <w:spacing w:after="60"/>
                    <w:rPr>
                      <w:iCs/>
                      <w:sz w:val="20"/>
                      <w:szCs w:val="20"/>
                    </w:rPr>
                  </w:pPr>
                  <w:r w:rsidRPr="00C33924">
                    <w:rPr>
                      <w:iCs/>
                      <w:sz w:val="20"/>
                      <w:szCs w:val="20"/>
                    </w:rPr>
                    <w:t>MW</w:t>
                  </w:r>
                </w:p>
              </w:tc>
              <w:tc>
                <w:tcPr>
                  <w:tcW w:w="6004" w:type="dxa"/>
                </w:tcPr>
                <w:p w14:paraId="398BF84C" w14:textId="77777777" w:rsidR="00F52B20" w:rsidRPr="00C33924" w:rsidRDefault="00F52B20" w:rsidP="00F52B20">
                  <w:pPr>
                    <w:spacing w:after="60"/>
                    <w:rPr>
                      <w:iCs/>
                      <w:sz w:val="20"/>
                      <w:szCs w:val="20"/>
                    </w:rPr>
                  </w:pPr>
                  <w:r w:rsidRPr="00C33924">
                    <w:rPr>
                      <w:iCs/>
                      <w:sz w:val="20"/>
                      <w:szCs w:val="20"/>
                    </w:rPr>
                    <w:t>Telemetered High limit of the FRC for the Resource</w:t>
                  </w:r>
                </w:p>
              </w:tc>
            </w:tr>
            <w:tr w:rsidR="00F52B20" w:rsidRPr="00C33924" w14:paraId="600ADFB1" w14:textId="77777777" w:rsidTr="00374D5C">
              <w:tc>
                <w:tcPr>
                  <w:tcW w:w="2050" w:type="dxa"/>
                </w:tcPr>
                <w:p w14:paraId="15F5911D" w14:textId="77777777" w:rsidR="00F52B20" w:rsidRPr="00C33924" w:rsidDel="001616A9" w:rsidRDefault="00F52B20" w:rsidP="00F52B20">
                  <w:pPr>
                    <w:spacing w:after="60"/>
                    <w:rPr>
                      <w:iCs/>
                      <w:sz w:val="20"/>
                      <w:szCs w:val="20"/>
                    </w:rPr>
                  </w:pPr>
                  <w:r w:rsidRPr="00C33924">
                    <w:rPr>
                      <w:iCs/>
                      <w:sz w:val="20"/>
                      <w:szCs w:val="20"/>
                    </w:rPr>
                    <w:t>FRCO</w:t>
                  </w:r>
                </w:p>
              </w:tc>
              <w:tc>
                <w:tcPr>
                  <w:tcW w:w="1151" w:type="dxa"/>
                </w:tcPr>
                <w:p w14:paraId="08CCB079" w14:textId="77777777" w:rsidR="00F52B20" w:rsidRPr="00C33924" w:rsidRDefault="00F52B20" w:rsidP="00F52B20">
                  <w:pPr>
                    <w:spacing w:after="60"/>
                    <w:rPr>
                      <w:iCs/>
                      <w:sz w:val="20"/>
                      <w:szCs w:val="20"/>
                    </w:rPr>
                  </w:pPr>
                  <w:r w:rsidRPr="00C33924">
                    <w:rPr>
                      <w:iCs/>
                      <w:sz w:val="20"/>
                      <w:szCs w:val="20"/>
                    </w:rPr>
                    <w:t>MW</w:t>
                  </w:r>
                </w:p>
              </w:tc>
              <w:tc>
                <w:tcPr>
                  <w:tcW w:w="6004" w:type="dxa"/>
                </w:tcPr>
                <w:p w14:paraId="2F9AC882" w14:textId="77777777" w:rsidR="00F52B20" w:rsidRPr="00C33924" w:rsidRDefault="00F52B20" w:rsidP="00F52B20">
                  <w:pPr>
                    <w:spacing w:after="60"/>
                    <w:rPr>
                      <w:iCs/>
                      <w:sz w:val="20"/>
                      <w:szCs w:val="20"/>
                    </w:rPr>
                  </w:pPr>
                  <w:r w:rsidRPr="00C33924">
                    <w:rPr>
                      <w:iCs/>
                      <w:sz w:val="20"/>
                      <w:szCs w:val="20"/>
                    </w:rPr>
                    <w:t>Telemetered output of FRC portion of the Resource</w:t>
                  </w:r>
                </w:p>
              </w:tc>
            </w:tr>
          </w:tbl>
          <w:p w14:paraId="1C34798C" w14:textId="77777777" w:rsidR="00F52B20" w:rsidRPr="00C33924" w:rsidRDefault="00F52B20" w:rsidP="00F52B20">
            <w:pPr>
              <w:spacing w:before="240" w:after="240"/>
              <w:ind w:left="720" w:hanging="720"/>
              <w:rPr>
                <w:szCs w:val="20"/>
              </w:rPr>
            </w:pPr>
            <w:r w:rsidRPr="00C33924">
              <w:rPr>
                <w:szCs w:val="20"/>
              </w:rPr>
              <w:t>(2)</w:t>
            </w:r>
            <w:r w:rsidRPr="00C33924">
              <w:rPr>
                <w:szCs w:val="20"/>
              </w:rPr>
              <w:tab/>
              <w:t>The Load Resource</w:t>
            </w:r>
            <w:r w:rsidRPr="00C33924">
              <w:rPr>
                <w:rFonts w:ascii="Times New Roman Bold" w:hAnsi="Times New Roman Bold"/>
                <w:szCs w:val="20"/>
              </w:rPr>
              <w:t xml:space="preserve"> </w:t>
            </w:r>
            <w:r w:rsidRPr="00C33924">
              <w:rPr>
                <w:szCs w:val="20"/>
              </w:rPr>
              <w:t>Reserve Discount Factors (RDFs) for Controllable Load Resources (LRDF_1 and LRDF_2) shall be subject to review and approval by TAC.</w:t>
            </w:r>
          </w:p>
          <w:p w14:paraId="2427A715" w14:textId="77777777" w:rsidR="00F52B20" w:rsidRPr="00C33924" w:rsidRDefault="00F52B20" w:rsidP="00F52B20">
            <w:pPr>
              <w:ind w:left="720" w:hanging="720"/>
              <w:rPr>
                <w:szCs w:val="20"/>
              </w:rPr>
            </w:pPr>
            <w:r w:rsidRPr="00C33924">
              <w:rPr>
                <w:szCs w:val="20"/>
              </w:rPr>
              <w:t xml:space="preserve">(3) </w:t>
            </w:r>
            <w:r w:rsidRPr="00C33924">
              <w:rPr>
                <w:szCs w:val="20"/>
              </w:rPr>
              <w:tab/>
              <w:t>The RDFs used in the PRC calculation shall be posted to the ERCOT website no later than three Business Days after approval.</w:t>
            </w:r>
          </w:p>
          <w:p w14:paraId="2041A573" w14:textId="77777777" w:rsidR="00F52B20" w:rsidRPr="00C33924" w:rsidRDefault="00F52B20" w:rsidP="00F52B20">
            <w:pPr>
              <w:ind w:left="720" w:hanging="720"/>
              <w:rPr>
                <w:szCs w:val="20"/>
              </w:rPr>
            </w:pPr>
          </w:p>
          <w:p w14:paraId="1174F7EF" w14:textId="77777777" w:rsidR="00F52B20" w:rsidRPr="00F52B20" w:rsidRDefault="00F52B20" w:rsidP="00F52B20">
            <w:pPr>
              <w:spacing w:after="240"/>
              <w:ind w:left="720" w:hanging="720"/>
              <w:rPr>
                <w:szCs w:val="20"/>
              </w:rPr>
            </w:pPr>
            <w:r w:rsidRPr="00C33924">
              <w:rPr>
                <w:szCs w:val="20"/>
              </w:rPr>
              <w:t>(4)</w:t>
            </w:r>
            <w:r w:rsidRPr="00C33924">
              <w:rPr>
                <w:szCs w:val="20"/>
              </w:rPr>
              <w:tab/>
              <w:t>ERCOT shall display on the ERCOT website and update every ten seconds a rolling view of the ERCOT-wide PRC, as defined in paragraph (1)(p) above, for the current Operating Day.</w:t>
            </w:r>
          </w:p>
        </w:tc>
      </w:tr>
    </w:tbl>
    <w:p w14:paraId="0892525D" w14:textId="77777777" w:rsidR="00152993" w:rsidRDefault="00152993">
      <w:pPr>
        <w:pStyle w:val="BodyText"/>
      </w:pPr>
    </w:p>
    <w:sectPr w:rsidR="00152993" w:rsidSect="0074209E">
      <w:headerReference w:type="default" r:id="rId17"/>
      <w:footerReference w:type="default" r:id="rId1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RCOT 02XX22" w:date="2022-02-10T13:50:00Z" w:initials="MN">
    <w:p w14:paraId="68FDC171" w14:textId="77777777" w:rsidR="00EA0327" w:rsidRDefault="00EA0327">
      <w:pPr>
        <w:pStyle w:val="CommentText"/>
      </w:pPr>
      <w:r>
        <w:rPr>
          <w:rStyle w:val="CommentReference"/>
        </w:rPr>
        <w:annotationRef/>
      </w:r>
      <w:bookmarkStart w:id="1" w:name="_Hlk95394293"/>
      <w:r>
        <w:rPr>
          <w:rFonts w:cs="Arial"/>
        </w:rPr>
        <w:t>Note ERCOT is seeking feedback on this 100 MW</w:t>
      </w:r>
      <w:r w:rsidRPr="00EA0327">
        <w:rPr>
          <w:rFonts w:cs="Arial"/>
        </w:rPr>
        <w:t xml:space="preserve"> threshold</w:t>
      </w:r>
      <w:r>
        <w:rPr>
          <w:rFonts w:cs="Arial"/>
        </w:rPr>
        <w:t>. ERCOT is open to lowering this</w:t>
      </w:r>
      <w:r w:rsidRPr="00EA0327">
        <w:rPr>
          <w:rFonts w:cs="Arial"/>
        </w:rPr>
        <w:t xml:space="preserve"> to </w:t>
      </w:r>
      <w:r>
        <w:rPr>
          <w:rFonts w:cs="Arial"/>
        </w:rPr>
        <w:t xml:space="preserve">a value </w:t>
      </w:r>
      <w:r w:rsidRPr="00EA0327">
        <w:rPr>
          <w:rFonts w:cs="Arial"/>
        </w:rPr>
        <w:t>just above the point where more frequent but lower impact derates would occur, as a way to prioritize multiple entries needing to be made by some QSEs at times</w:t>
      </w:r>
      <w:bookmarkEnd w:id="1"/>
    </w:p>
  </w:comment>
  <w:comment w:id="80" w:author="ERCOT 02XX22" w:date="2022-01-18T16:55:00Z" w:initials="MN">
    <w:p w14:paraId="69F30150" w14:textId="77777777" w:rsidR="00715EB3" w:rsidRDefault="00B87541">
      <w:pPr>
        <w:pStyle w:val="CommentText"/>
      </w:pPr>
      <w:r>
        <w:t xml:space="preserve">Sync with </w:t>
      </w:r>
      <w:r w:rsidR="0091661B">
        <w:t xml:space="preserve">any </w:t>
      </w:r>
      <w:r w:rsidR="00715EB3">
        <w:rPr>
          <w:rStyle w:val="CommentReference"/>
        </w:rPr>
        <w:annotationRef/>
      </w:r>
      <w:r w:rsidR="006C7863">
        <w:t xml:space="preserve">future </w:t>
      </w:r>
      <w:r w:rsidR="00715EB3">
        <w:t>1084 edits on this text</w:t>
      </w:r>
    </w:p>
  </w:comment>
  <w:comment w:id="202" w:author="ERCOT 02XX22" w:date="2022-01-24T11:15:00Z" w:initials="MN">
    <w:p w14:paraId="2A863E2B" w14:textId="77777777" w:rsidR="001517B4" w:rsidRDefault="001517B4">
      <w:pPr>
        <w:pStyle w:val="CommentText"/>
      </w:pPr>
      <w:r>
        <w:rPr>
          <w:rStyle w:val="CommentReference"/>
        </w:rPr>
        <w:annotationRef/>
      </w:r>
      <w:r>
        <w:t>Keeping this section just for Forced Outage.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FDC171" w15:done="0"/>
  <w15:commentEx w15:paraId="69F30150" w15:done="0"/>
  <w15:commentEx w15:paraId="2A863E2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FDC171" w16cid:durableId="25AF96B7"/>
  <w16cid:commentId w16cid:paraId="69F30150" w16cid:durableId="25916F95"/>
  <w16cid:commentId w16cid:paraId="2A863E2B" w16cid:durableId="259908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03F72" w14:textId="77777777" w:rsidR="00C23DA1" w:rsidRDefault="00C23DA1">
      <w:r>
        <w:separator/>
      </w:r>
    </w:p>
  </w:endnote>
  <w:endnote w:type="continuationSeparator" w:id="0">
    <w:p w14:paraId="75553AB4" w14:textId="77777777" w:rsidR="00C23DA1" w:rsidRDefault="00C2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8468B" w14:textId="6CE8E18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2D144C">
      <w:rPr>
        <w:rFonts w:ascii="Arial" w:hAnsi="Arial"/>
        <w:noProof/>
        <w:sz w:val="18"/>
      </w:rPr>
      <w:t>1085N</w:t>
    </w:r>
    <w:r>
      <w:rPr>
        <w:rFonts w:ascii="Arial" w:hAnsi="Arial"/>
        <w:noProof/>
        <w:sz w:val="18"/>
      </w:rPr>
      <w:t>PRR</w:t>
    </w:r>
    <w:r w:rsidR="002D144C">
      <w:rPr>
        <w:rFonts w:ascii="Arial" w:hAnsi="Arial"/>
        <w:noProof/>
        <w:sz w:val="18"/>
      </w:rPr>
      <w:t>-10 ERCOT</w:t>
    </w:r>
    <w:r>
      <w:rPr>
        <w:rFonts w:ascii="Arial" w:hAnsi="Arial"/>
        <w:noProof/>
        <w:sz w:val="18"/>
      </w:rPr>
      <w:t xml:space="preserve"> Comment</w:t>
    </w:r>
    <w:r w:rsidR="002D144C">
      <w:rPr>
        <w:rFonts w:ascii="Arial" w:hAnsi="Arial"/>
        <w:noProof/>
        <w:sz w:val="18"/>
      </w:rPr>
      <w:t>s 02XX22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5A3707BB"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C8345" w14:textId="77777777" w:rsidR="00C23DA1" w:rsidRDefault="00C23DA1">
      <w:r>
        <w:separator/>
      </w:r>
    </w:p>
  </w:footnote>
  <w:footnote w:type="continuationSeparator" w:id="0">
    <w:p w14:paraId="7B3FA094" w14:textId="77777777" w:rsidR="00C23DA1" w:rsidRDefault="00C23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62577" w14:textId="67D44537" w:rsidR="00EE6681" w:rsidRPr="002D144C" w:rsidRDefault="00EE6681" w:rsidP="002D144C">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6F59CF"/>
    <w:multiLevelType w:val="hybridMultilevel"/>
    <w:tmpl w:val="23D8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7576DA"/>
    <w:multiLevelType w:val="hybridMultilevel"/>
    <w:tmpl w:val="B3AE9D8E"/>
    <w:lvl w:ilvl="0" w:tplc="D1148412">
      <w:start w:val="1"/>
      <w:numFmt w:val="bullet"/>
      <w:lvlText w:val="–"/>
      <w:lvlJc w:val="left"/>
      <w:pPr>
        <w:tabs>
          <w:tab w:val="num" w:pos="720"/>
        </w:tabs>
        <w:ind w:left="720" w:hanging="360"/>
      </w:pPr>
      <w:rPr>
        <w:rFonts w:ascii="Arial" w:hAnsi="Arial" w:hint="default"/>
      </w:rPr>
    </w:lvl>
    <w:lvl w:ilvl="1" w:tplc="452ADC50">
      <w:start w:val="1"/>
      <w:numFmt w:val="bullet"/>
      <w:lvlText w:val="–"/>
      <w:lvlJc w:val="left"/>
      <w:pPr>
        <w:tabs>
          <w:tab w:val="num" w:pos="1440"/>
        </w:tabs>
        <w:ind w:left="1440" w:hanging="360"/>
      </w:pPr>
      <w:rPr>
        <w:rFonts w:ascii="Arial" w:hAnsi="Arial" w:hint="default"/>
      </w:rPr>
    </w:lvl>
    <w:lvl w:ilvl="2" w:tplc="90EA0CA8" w:tentative="1">
      <w:start w:val="1"/>
      <w:numFmt w:val="bullet"/>
      <w:lvlText w:val="–"/>
      <w:lvlJc w:val="left"/>
      <w:pPr>
        <w:tabs>
          <w:tab w:val="num" w:pos="2160"/>
        </w:tabs>
        <w:ind w:left="2160" w:hanging="360"/>
      </w:pPr>
      <w:rPr>
        <w:rFonts w:ascii="Arial" w:hAnsi="Arial" w:hint="default"/>
      </w:rPr>
    </w:lvl>
    <w:lvl w:ilvl="3" w:tplc="007A96C4" w:tentative="1">
      <w:start w:val="1"/>
      <w:numFmt w:val="bullet"/>
      <w:lvlText w:val="–"/>
      <w:lvlJc w:val="left"/>
      <w:pPr>
        <w:tabs>
          <w:tab w:val="num" w:pos="2880"/>
        </w:tabs>
        <w:ind w:left="2880" w:hanging="360"/>
      </w:pPr>
      <w:rPr>
        <w:rFonts w:ascii="Arial" w:hAnsi="Arial" w:hint="default"/>
      </w:rPr>
    </w:lvl>
    <w:lvl w:ilvl="4" w:tplc="5D5C14E6" w:tentative="1">
      <w:start w:val="1"/>
      <w:numFmt w:val="bullet"/>
      <w:lvlText w:val="–"/>
      <w:lvlJc w:val="left"/>
      <w:pPr>
        <w:tabs>
          <w:tab w:val="num" w:pos="3600"/>
        </w:tabs>
        <w:ind w:left="3600" w:hanging="360"/>
      </w:pPr>
      <w:rPr>
        <w:rFonts w:ascii="Arial" w:hAnsi="Arial" w:hint="default"/>
      </w:rPr>
    </w:lvl>
    <w:lvl w:ilvl="5" w:tplc="FA9488DC" w:tentative="1">
      <w:start w:val="1"/>
      <w:numFmt w:val="bullet"/>
      <w:lvlText w:val="–"/>
      <w:lvlJc w:val="left"/>
      <w:pPr>
        <w:tabs>
          <w:tab w:val="num" w:pos="4320"/>
        </w:tabs>
        <w:ind w:left="4320" w:hanging="360"/>
      </w:pPr>
      <w:rPr>
        <w:rFonts w:ascii="Arial" w:hAnsi="Arial" w:hint="default"/>
      </w:rPr>
    </w:lvl>
    <w:lvl w:ilvl="6" w:tplc="F888412E" w:tentative="1">
      <w:start w:val="1"/>
      <w:numFmt w:val="bullet"/>
      <w:lvlText w:val="–"/>
      <w:lvlJc w:val="left"/>
      <w:pPr>
        <w:tabs>
          <w:tab w:val="num" w:pos="5040"/>
        </w:tabs>
        <w:ind w:left="5040" w:hanging="360"/>
      </w:pPr>
      <w:rPr>
        <w:rFonts w:ascii="Arial" w:hAnsi="Arial" w:hint="default"/>
      </w:rPr>
    </w:lvl>
    <w:lvl w:ilvl="7" w:tplc="DF00BB54" w:tentative="1">
      <w:start w:val="1"/>
      <w:numFmt w:val="bullet"/>
      <w:lvlText w:val="–"/>
      <w:lvlJc w:val="left"/>
      <w:pPr>
        <w:tabs>
          <w:tab w:val="num" w:pos="5760"/>
        </w:tabs>
        <w:ind w:left="5760" w:hanging="360"/>
      </w:pPr>
      <w:rPr>
        <w:rFonts w:ascii="Arial" w:hAnsi="Arial" w:hint="default"/>
      </w:rPr>
    </w:lvl>
    <w:lvl w:ilvl="8" w:tplc="0F4C457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XX22">
    <w15:presenceInfo w15:providerId="None" w15:userId="ERCOT 02XX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31E2"/>
    <w:rsid w:val="00075A94"/>
    <w:rsid w:val="000C4B91"/>
    <w:rsid w:val="00110396"/>
    <w:rsid w:val="00120FC6"/>
    <w:rsid w:val="00132855"/>
    <w:rsid w:val="001517B4"/>
    <w:rsid w:val="00152993"/>
    <w:rsid w:val="00170297"/>
    <w:rsid w:val="001A227D"/>
    <w:rsid w:val="001B3F1C"/>
    <w:rsid w:val="001D508C"/>
    <w:rsid w:val="001E2032"/>
    <w:rsid w:val="00214B92"/>
    <w:rsid w:val="00233208"/>
    <w:rsid w:val="0023537C"/>
    <w:rsid w:val="00261D26"/>
    <w:rsid w:val="0028621B"/>
    <w:rsid w:val="0029791B"/>
    <w:rsid w:val="002B296C"/>
    <w:rsid w:val="002D144C"/>
    <w:rsid w:val="003010C0"/>
    <w:rsid w:val="0030197A"/>
    <w:rsid w:val="00313C8D"/>
    <w:rsid w:val="00332A97"/>
    <w:rsid w:val="00344141"/>
    <w:rsid w:val="00350C00"/>
    <w:rsid w:val="00366113"/>
    <w:rsid w:val="00374D5C"/>
    <w:rsid w:val="003C270C"/>
    <w:rsid w:val="003C53F5"/>
    <w:rsid w:val="003D0994"/>
    <w:rsid w:val="003D230C"/>
    <w:rsid w:val="00404753"/>
    <w:rsid w:val="00423824"/>
    <w:rsid w:val="0043567D"/>
    <w:rsid w:val="004365D7"/>
    <w:rsid w:val="004B7B90"/>
    <w:rsid w:val="004E2C19"/>
    <w:rsid w:val="004E77FE"/>
    <w:rsid w:val="005551B7"/>
    <w:rsid w:val="00557DBA"/>
    <w:rsid w:val="0056445C"/>
    <w:rsid w:val="005B3607"/>
    <w:rsid w:val="005C16B1"/>
    <w:rsid w:val="005D284C"/>
    <w:rsid w:val="00602006"/>
    <w:rsid w:val="00604512"/>
    <w:rsid w:val="00606B04"/>
    <w:rsid w:val="00633E23"/>
    <w:rsid w:val="006473D4"/>
    <w:rsid w:val="0067134A"/>
    <w:rsid w:val="00673B94"/>
    <w:rsid w:val="00680AC6"/>
    <w:rsid w:val="006835D8"/>
    <w:rsid w:val="006C316E"/>
    <w:rsid w:val="006C7863"/>
    <w:rsid w:val="006D0F7C"/>
    <w:rsid w:val="006D48BC"/>
    <w:rsid w:val="006D4D71"/>
    <w:rsid w:val="00713A5F"/>
    <w:rsid w:val="00715EB3"/>
    <w:rsid w:val="007269C4"/>
    <w:rsid w:val="00731CB9"/>
    <w:rsid w:val="0074209E"/>
    <w:rsid w:val="00754294"/>
    <w:rsid w:val="0076058B"/>
    <w:rsid w:val="007D31CB"/>
    <w:rsid w:val="007F2CA8"/>
    <w:rsid w:val="007F7161"/>
    <w:rsid w:val="00825233"/>
    <w:rsid w:val="00844687"/>
    <w:rsid w:val="0085559E"/>
    <w:rsid w:val="00857509"/>
    <w:rsid w:val="008813D8"/>
    <w:rsid w:val="00896B01"/>
    <w:rsid w:val="00896B1B"/>
    <w:rsid w:val="008A7F26"/>
    <w:rsid w:val="008B7DFC"/>
    <w:rsid w:val="008C3989"/>
    <w:rsid w:val="008C6DCC"/>
    <w:rsid w:val="008E559E"/>
    <w:rsid w:val="00916080"/>
    <w:rsid w:val="0091661B"/>
    <w:rsid w:val="00921A68"/>
    <w:rsid w:val="00993133"/>
    <w:rsid w:val="00A015C4"/>
    <w:rsid w:val="00A15172"/>
    <w:rsid w:val="00AA08A9"/>
    <w:rsid w:val="00AC6EFC"/>
    <w:rsid w:val="00B12D45"/>
    <w:rsid w:val="00B24BE8"/>
    <w:rsid w:val="00B27189"/>
    <w:rsid w:val="00B5080A"/>
    <w:rsid w:val="00B822F7"/>
    <w:rsid w:val="00B87541"/>
    <w:rsid w:val="00B943AE"/>
    <w:rsid w:val="00BD7258"/>
    <w:rsid w:val="00C0598D"/>
    <w:rsid w:val="00C11956"/>
    <w:rsid w:val="00C23DA1"/>
    <w:rsid w:val="00C33924"/>
    <w:rsid w:val="00C355DB"/>
    <w:rsid w:val="00C602E5"/>
    <w:rsid w:val="00C748FD"/>
    <w:rsid w:val="00CA495E"/>
    <w:rsid w:val="00CC4AA1"/>
    <w:rsid w:val="00CE13D5"/>
    <w:rsid w:val="00CF108A"/>
    <w:rsid w:val="00D4046E"/>
    <w:rsid w:val="00D4362F"/>
    <w:rsid w:val="00DD4739"/>
    <w:rsid w:val="00DE0D3B"/>
    <w:rsid w:val="00DE5F33"/>
    <w:rsid w:val="00E07B54"/>
    <w:rsid w:val="00E11F78"/>
    <w:rsid w:val="00E13590"/>
    <w:rsid w:val="00E56542"/>
    <w:rsid w:val="00E621E1"/>
    <w:rsid w:val="00E70551"/>
    <w:rsid w:val="00E7181E"/>
    <w:rsid w:val="00E75623"/>
    <w:rsid w:val="00EA0327"/>
    <w:rsid w:val="00EA2B5B"/>
    <w:rsid w:val="00EB7B99"/>
    <w:rsid w:val="00EC55B3"/>
    <w:rsid w:val="00EC78EF"/>
    <w:rsid w:val="00EE6681"/>
    <w:rsid w:val="00F17E3D"/>
    <w:rsid w:val="00F3296B"/>
    <w:rsid w:val="00F52B20"/>
    <w:rsid w:val="00F54426"/>
    <w:rsid w:val="00F62B63"/>
    <w:rsid w:val="00F74EF0"/>
    <w:rsid w:val="00F96FB2"/>
    <w:rsid w:val="00FA3650"/>
    <w:rsid w:val="00FB51D8"/>
    <w:rsid w:val="00FD08E8"/>
    <w:rsid w:val="00FD5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013D1C14"/>
  <w15:chartTrackingRefBased/>
  <w15:docId w15:val="{F7F31653-3425-4974-9956-3FD5E2F9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H3">
    <w:name w:val="H3"/>
    <w:basedOn w:val="Heading3"/>
    <w:next w:val="BodyText"/>
    <w:link w:val="H3Char"/>
    <w:rsid w:val="00E70551"/>
    <w:pPr>
      <w:numPr>
        <w:ilvl w:val="0"/>
        <w:numId w:val="0"/>
      </w:numPr>
      <w:tabs>
        <w:tab w:val="left" w:pos="1080"/>
      </w:tabs>
      <w:spacing w:before="240" w:after="240"/>
      <w:ind w:left="1080" w:hanging="1080"/>
    </w:pPr>
    <w:rPr>
      <w:iCs w:val="0"/>
    </w:rPr>
  </w:style>
  <w:style w:type="paragraph" w:styleId="List">
    <w:name w:val="List"/>
    <w:aliases w:val=" Char2 Char Char Char Char, Char2 Char"/>
    <w:basedOn w:val="Normal"/>
    <w:link w:val="ListChar"/>
    <w:rsid w:val="00E70551"/>
    <w:pPr>
      <w:spacing w:after="240"/>
      <w:ind w:left="720" w:hanging="720"/>
    </w:pPr>
    <w:rPr>
      <w:szCs w:val="20"/>
    </w:rPr>
  </w:style>
  <w:style w:type="character" w:customStyle="1" w:styleId="ListChar">
    <w:name w:val="List Char"/>
    <w:aliases w:val=" Char2 Char Char Char Char Char, Char2 Char Char"/>
    <w:link w:val="List"/>
    <w:rsid w:val="00E70551"/>
    <w:rPr>
      <w:sz w:val="24"/>
    </w:rPr>
  </w:style>
  <w:style w:type="paragraph" w:customStyle="1" w:styleId="BodyTextNumbered">
    <w:name w:val="Body Text Numbered"/>
    <w:basedOn w:val="BodyText"/>
    <w:link w:val="BodyTextNumberedChar"/>
    <w:rsid w:val="00E70551"/>
    <w:pPr>
      <w:spacing w:before="0" w:after="240"/>
      <w:ind w:left="720" w:hanging="720"/>
    </w:pPr>
    <w:rPr>
      <w:szCs w:val="20"/>
    </w:rPr>
  </w:style>
  <w:style w:type="character" w:customStyle="1" w:styleId="BodyTextNumberedChar">
    <w:name w:val="Body Text Numbered Char"/>
    <w:link w:val="BodyTextNumbered"/>
    <w:rsid w:val="00E70551"/>
    <w:rPr>
      <w:sz w:val="24"/>
    </w:rPr>
  </w:style>
  <w:style w:type="character" w:customStyle="1" w:styleId="H3Char">
    <w:name w:val="H3 Char"/>
    <w:link w:val="H3"/>
    <w:rsid w:val="00E70551"/>
    <w:rPr>
      <w:b/>
      <w:bCs/>
      <w:i/>
      <w:sz w:val="24"/>
    </w:rPr>
  </w:style>
  <w:style w:type="paragraph" w:styleId="List2">
    <w:name w:val="List 2"/>
    <w:basedOn w:val="Normal"/>
    <w:rsid w:val="00F52B20"/>
    <w:pPr>
      <w:ind w:left="720" w:hanging="360"/>
      <w:contextualSpacing/>
    </w:pPr>
  </w:style>
  <w:style w:type="character" w:customStyle="1" w:styleId="NormalArialChar">
    <w:name w:val="Normal+Arial Char"/>
    <w:link w:val="NormalArial"/>
    <w:rsid w:val="00CC4AA1"/>
    <w:rPr>
      <w:rFonts w:ascii="Arial" w:hAnsi="Arial"/>
      <w:sz w:val="24"/>
      <w:szCs w:val="24"/>
    </w:rPr>
  </w:style>
  <w:style w:type="paragraph" w:styleId="Revision">
    <w:name w:val="Revision"/>
    <w:hidden/>
    <w:uiPriority w:val="99"/>
    <w:semiHidden/>
    <w:rsid w:val="00CC4A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12091146">
      <w:bodyDiv w:val="1"/>
      <w:marLeft w:val="0"/>
      <w:marRight w:val="0"/>
      <w:marTop w:val="0"/>
      <w:marBottom w:val="0"/>
      <w:divBdr>
        <w:top w:val="none" w:sz="0" w:space="0" w:color="auto"/>
        <w:left w:val="none" w:sz="0" w:space="0" w:color="auto"/>
        <w:bottom w:val="none" w:sz="0" w:space="0" w:color="auto"/>
        <w:right w:val="none" w:sz="0" w:space="0" w:color="auto"/>
      </w:divBdr>
      <w:divsChild>
        <w:div w:id="962462773">
          <w:marLeft w:val="878"/>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85" TargetMode="External"/><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oleObject" Target="embeddings/oleObject3.bin"/><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1B78E-E352-4410-971B-61007E7C8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31</Pages>
  <Words>8158</Words>
  <Characters>52542</Characters>
  <Application>Microsoft Office Word</Application>
  <DocSecurity>0</DocSecurity>
  <Lines>1313</Lines>
  <Paragraphs>1411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59289</CharactersWithSpaces>
  <SharedDoc>false</SharedDoc>
  <HLinks>
    <vt:vector size="6" baseType="variant">
      <vt:variant>
        <vt:i4>1114183</vt:i4>
      </vt:variant>
      <vt:variant>
        <vt:i4>0</vt:i4>
      </vt:variant>
      <vt:variant>
        <vt:i4>0</vt:i4>
      </vt:variant>
      <vt:variant>
        <vt:i4>5</vt:i4>
      </vt:variant>
      <vt:variant>
        <vt:lpwstr>http://www.ercot.com/mktrules/issues/nprr1085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02XX22</cp:lastModifiedBy>
  <cp:revision>4</cp:revision>
  <cp:lastPrinted>2001-06-20T16:28:00Z</cp:lastPrinted>
  <dcterms:created xsi:type="dcterms:W3CDTF">2022-02-10T21:30:00Z</dcterms:created>
  <dcterms:modified xsi:type="dcterms:W3CDTF">2022-02-10T21:40:00Z</dcterms:modified>
</cp:coreProperties>
</file>